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A1FF5" w14:textId="77777777" w:rsidR="005A61DA" w:rsidRPr="00302A76" w:rsidRDefault="005A61DA" w:rsidP="005A61DA">
      <w:pPr>
        <w:rPr>
          <w:rFonts w:ascii="Cambria" w:hAnsi="Cambria" w:cs="Times New Roman"/>
          <w:b/>
        </w:rPr>
      </w:pPr>
      <w:r w:rsidRPr="00302A76">
        <w:rPr>
          <w:rFonts w:ascii="Cambria" w:hAnsi="Cambria" w:cs="Times New Roman"/>
          <w:b/>
          <w:sz w:val="28"/>
          <w:szCs w:val="28"/>
        </w:rPr>
        <w:t>PI Name:</w:t>
      </w:r>
      <w:r w:rsidR="00F22BA3">
        <w:rPr>
          <w:rFonts w:ascii="Cambria" w:hAnsi="Cambria" w:cs="Times New Roman"/>
          <w:b/>
        </w:rPr>
        <w:t xml:space="preserve"> </w:t>
      </w:r>
      <w:proofErr w:type="spellStart"/>
      <w:r w:rsidR="006D3249" w:rsidRPr="00302A76">
        <w:rPr>
          <w:rFonts w:ascii="Cambria" w:hAnsi="Cambria" w:cs="Times New Roman"/>
        </w:rPr>
        <w:t>Vy</w:t>
      </w:r>
      <w:proofErr w:type="spellEnd"/>
      <w:r w:rsidR="006D3249" w:rsidRPr="00302A76">
        <w:rPr>
          <w:rFonts w:ascii="Cambria" w:hAnsi="Cambria" w:cs="Times New Roman"/>
        </w:rPr>
        <w:t xml:space="preserve"> M. Dong</w:t>
      </w:r>
      <w:r w:rsidR="002F129A">
        <w:rPr>
          <w:rFonts w:ascii="Cambria" w:hAnsi="Cambria" w:cs="Times New Roman"/>
        </w:rPr>
        <w:t xml:space="preserve"> &amp; Diane Le</w:t>
      </w:r>
    </w:p>
    <w:p w14:paraId="6EA8D424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Science Education Title</w:t>
      </w:r>
      <w:r w:rsidRPr="00302A76">
        <w:rPr>
          <w:rFonts w:ascii="Cambria" w:hAnsi="Cambria" w:cs="Times New Roman"/>
        </w:rPr>
        <w:t>:</w:t>
      </w:r>
      <w:r w:rsidR="003A378C">
        <w:rPr>
          <w:rFonts w:ascii="Cambria" w:hAnsi="Cambria" w:cs="Times New Roman"/>
        </w:rPr>
        <w:t xml:space="preserve"> </w:t>
      </w:r>
      <w:r w:rsidR="001A109E">
        <w:rPr>
          <w:rFonts w:ascii="Cambria" w:hAnsi="Cambria" w:cs="Times New Roman"/>
        </w:rPr>
        <w:t>Solid Phase Synthesis</w:t>
      </w:r>
    </w:p>
    <w:p w14:paraId="5DDF569F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Overview</w:t>
      </w:r>
      <w:r w:rsidRPr="00302A76">
        <w:rPr>
          <w:rFonts w:ascii="Cambria" w:hAnsi="Cambria" w:cs="Times New Roman"/>
        </w:rPr>
        <w:t xml:space="preserve">: </w:t>
      </w:r>
    </w:p>
    <w:p w14:paraId="5C0B012E" w14:textId="0BDE6A8F" w:rsidR="00302A76" w:rsidRDefault="004D3A06" w:rsidP="00754BA4">
      <w:pPr>
        <w:spacing w:after="0"/>
        <w:rPr>
          <w:rFonts w:ascii="Cambria" w:hAnsi="Cambria" w:cs="Times New Roman"/>
        </w:rPr>
      </w:pPr>
      <w:r w:rsidRPr="00626BEB">
        <w:rPr>
          <w:rFonts w:ascii="Cambria" w:hAnsi="Cambria"/>
        </w:rPr>
        <w:t>Merrifield’s solid</w:t>
      </w:r>
      <w:r w:rsidR="00F22BA3">
        <w:rPr>
          <w:rFonts w:ascii="Cambria" w:hAnsi="Cambria"/>
        </w:rPr>
        <w:t>-</w:t>
      </w:r>
      <w:r w:rsidRPr="00626BEB">
        <w:rPr>
          <w:rFonts w:ascii="Cambria" w:hAnsi="Cambria"/>
        </w:rPr>
        <w:t xml:space="preserve">phase synthesis is a Nobel Prize winning invention </w:t>
      </w:r>
      <w:r w:rsidR="007458D5">
        <w:rPr>
          <w:rFonts w:ascii="Cambria" w:hAnsi="Cambria" w:cs="Times New Roman"/>
        </w:rPr>
        <w:t xml:space="preserve">where </w:t>
      </w:r>
      <w:r w:rsidR="007C1711">
        <w:rPr>
          <w:rFonts w:ascii="Cambria" w:hAnsi="Cambria" w:cs="Times New Roman"/>
        </w:rPr>
        <w:t xml:space="preserve">a </w:t>
      </w:r>
      <w:r>
        <w:rPr>
          <w:rFonts w:ascii="Cambria" w:hAnsi="Cambria" w:cs="Times New Roman"/>
        </w:rPr>
        <w:t xml:space="preserve">reactant </w:t>
      </w:r>
      <w:r w:rsidR="007458D5">
        <w:rPr>
          <w:rFonts w:ascii="Cambria" w:hAnsi="Cambria" w:cs="Times New Roman"/>
        </w:rPr>
        <w:t xml:space="preserve">molecule </w:t>
      </w:r>
      <w:r>
        <w:rPr>
          <w:rFonts w:ascii="Cambria" w:hAnsi="Cambria" w:cs="Times New Roman"/>
        </w:rPr>
        <w:t>is</w:t>
      </w:r>
      <w:r w:rsidR="007458D5">
        <w:rPr>
          <w:rFonts w:ascii="Cambria" w:hAnsi="Cambria" w:cs="Times New Roman"/>
        </w:rPr>
        <w:t xml:space="preserve"> bound on a</w:t>
      </w:r>
      <w:r w:rsidR="00E548E3">
        <w:rPr>
          <w:rFonts w:ascii="Cambria" w:hAnsi="Cambria" w:cs="Times New Roman"/>
        </w:rPr>
        <w:t xml:space="preserve"> solid support</w:t>
      </w:r>
      <w:r>
        <w:rPr>
          <w:rFonts w:ascii="Cambria" w:hAnsi="Cambria" w:cs="Times New Roman"/>
        </w:rPr>
        <w:t xml:space="preserve"> and </w:t>
      </w:r>
      <w:r w:rsidR="00626BEB">
        <w:rPr>
          <w:rFonts w:ascii="Cambria" w:hAnsi="Cambria" w:cs="Times New Roman"/>
        </w:rPr>
        <w:t>undergoes successive chemical reactions</w:t>
      </w:r>
      <w:r w:rsidR="00E548E3">
        <w:rPr>
          <w:rFonts w:ascii="Cambria" w:hAnsi="Cambria" w:cs="Times New Roman"/>
        </w:rPr>
        <w:t xml:space="preserve"> to form </w:t>
      </w:r>
      <w:r w:rsidR="00A447F4">
        <w:rPr>
          <w:rFonts w:ascii="Cambria" w:hAnsi="Cambria" w:cs="Times New Roman"/>
        </w:rPr>
        <w:t>a</w:t>
      </w:r>
      <w:r w:rsidR="00E548E3">
        <w:rPr>
          <w:rFonts w:ascii="Cambria" w:hAnsi="Cambria" w:cs="Times New Roman"/>
        </w:rPr>
        <w:t xml:space="preserve"> desired compound</w:t>
      </w:r>
      <w:r w:rsidR="007458D5">
        <w:rPr>
          <w:rFonts w:ascii="Cambria" w:hAnsi="Cambria" w:cs="Times New Roman"/>
        </w:rPr>
        <w:t>. When the molecules are bound to a solid support, excess reagents and byproducts can be removed by washing away the impurities</w:t>
      </w:r>
      <w:r w:rsidR="009A203E">
        <w:rPr>
          <w:rFonts w:ascii="Cambria" w:hAnsi="Cambria" w:cs="Times New Roman"/>
        </w:rPr>
        <w:t xml:space="preserve">, </w:t>
      </w:r>
      <w:r w:rsidR="007458D5">
        <w:rPr>
          <w:rFonts w:ascii="Cambria" w:hAnsi="Cambria" w:cs="Times New Roman"/>
        </w:rPr>
        <w:t xml:space="preserve">while the </w:t>
      </w:r>
      <w:r w:rsidR="009A203E">
        <w:rPr>
          <w:rFonts w:ascii="Cambria" w:hAnsi="Cambria" w:cs="Times New Roman"/>
        </w:rPr>
        <w:t xml:space="preserve">target </w:t>
      </w:r>
      <w:r w:rsidR="007458D5">
        <w:rPr>
          <w:rFonts w:ascii="Cambria" w:hAnsi="Cambria" w:cs="Times New Roman"/>
        </w:rPr>
        <w:t>compound remains bound to t</w:t>
      </w:r>
      <w:r w:rsidR="00643A82">
        <w:rPr>
          <w:rFonts w:ascii="Cambria" w:hAnsi="Cambria" w:cs="Times New Roman"/>
        </w:rPr>
        <w:t xml:space="preserve">he resin. Specifically, we will </w:t>
      </w:r>
      <w:r w:rsidR="00146E85">
        <w:rPr>
          <w:rFonts w:ascii="Cambria" w:hAnsi="Cambria" w:cs="Times New Roman"/>
        </w:rPr>
        <w:t>showcase</w:t>
      </w:r>
      <w:r w:rsidR="00643A82">
        <w:rPr>
          <w:rFonts w:ascii="Cambria" w:hAnsi="Cambria" w:cs="Times New Roman"/>
        </w:rPr>
        <w:t xml:space="preserve"> an example of </w:t>
      </w:r>
      <w:r w:rsidR="007458D5">
        <w:rPr>
          <w:rFonts w:ascii="Cambria" w:hAnsi="Cambria" w:cs="Times New Roman"/>
        </w:rPr>
        <w:t>solid</w:t>
      </w:r>
      <w:r w:rsidR="00F22BA3">
        <w:rPr>
          <w:rFonts w:ascii="Cambria" w:hAnsi="Cambria" w:cs="Times New Roman"/>
        </w:rPr>
        <w:t>-</w:t>
      </w:r>
      <w:r w:rsidR="007458D5">
        <w:rPr>
          <w:rFonts w:ascii="Cambria" w:hAnsi="Cambria" w:cs="Times New Roman"/>
        </w:rPr>
        <w:t xml:space="preserve">phase peptide synthesis (SPPS) to </w:t>
      </w:r>
      <w:r w:rsidR="00643A82">
        <w:rPr>
          <w:rFonts w:ascii="Cambria" w:hAnsi="Cambria" w:cs="Times New Roman"/>
        </w:rPr>
        <w:t>demonstrate this concept.</w:t>
      </w:r>
    </w:p>
    <w:p w14:paraId="2D391F5F" w14:textId="77777777" w:rsidR="006C512D" w:rsidRPr="00302A76" w:rsidRDefault="006C512D" w:rsidP="00302A76">
      <w:pPr>
        <w:spacing w:after="0"/>
        <w:rPr>
          <w:rFonts w:ascii="Cambria" w:hAnsi="Cambria" w:cs="Times New Roman"/>
        </w:rPr>
      </w:pPr>
    </w:p>
    <w:p w14:paraId="03755B4E" w14:textId="77777777" w:rsidR="005A61DA" w:rsidRPr="00302A76" w:rsidRDefault="005A61DA" w:rsidP="005A61DA">
      <w:pPr>
        <w:rPr>
          <w:rFonts w:ascii="Cambria" w:hAnsi="Cambria" w:cs="Times New Roman"/>
        </w:rPr>
      </w:pPr>
      <w:commentRangeStart w:id="0"/>
      <w:commentRangeStart w:id="1"/>
      <w:r w:rsidRPr="00302A76">
        <w:rPr>
          <w:rFonts w:ascii="Cambria" w:hAnsi="Cambria" w:cs="Times New Roman"/>
          <w:b/>
          <w:sz w:val="28"/>
          <w:szCs w:val="28"/>
        </w:rPr>
        <w:t>Principles</w:t>
      </w:r>
      <w:r w:rsidRPr="00302A76">
        <w:rPr>
          <w:rFonts w:ascii="Cambria" w:hAnsi="Cambria" w:cs="Times New Roman"/>
        </w:rPr>
        <w:t>:</w:t>
      </w:r>
      <w:commentRangeEnd w:id="0"/>
      <w:r w:rsidR="00120331">
        <w:rPr>
          <w:rStyle w:val="CommentReference"/>
        </w:rPr>
        <w:commentReference w:id="0"/>
      </w:r>
      <w:commentRangeEnd w:id="1"/>
      <w:r w:rsidR="005E53F0">
        <w:rPr>
          <w:rStyle w:val="CommentReference"/>
        </w:rPr>
        <w:commentReference w:id="1"/>
      </w:r>
    </w:p>
    <w:p w14:paraId="483C6001" w14:textId="21A66D71" w:rsidR="00F074E2" w:rsidRDefault="00643A82" w:rsidP="0065031C">
      <w:pPr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>Solid</w:t>
      </w:r>
      <w:r w:rsidR="00F22BA3">
        <w:rPr>
          <w:rFonts w:ascii="Cambria" w:hAnsi="Cambria" w:cs="Times New Roman"/>
        </w:rPr>
        <w:t>-</w:t>
      </w:r>
      <w:r>
        <w:rPr>
          <w:rFonts w:ascii="Cambria" w:hAnsi="Cambria" w:cs="Times New Roman"/>
        </w:rPr>
        <w:t xml:space="preserve">phase synthesis is a method used to </w:t>
      </w:r>
      <w:r w:rsidR="00E548E3">
        <w:rPr>
          <w:rFonts w:ascii="Cambria" w:hAnsi="Cambria" w:cs="Times New Roman"/>
        </w:rPr>
        <w:t>streamline the synthesis of molecules</w:t>
      </w:r>
      <w:r>
        <w:rPr>
          <w:rFonts w:ascii="Cambria" w:hAnsi="Cambria" w:cs="Times New Roman"/>
        </w:rPr>
        <w:t xml:space="preserve">. It is often used in </w:t>
      </w:r>
      <w:commentRangeStart w:id="2"/>
      <w:r>
        <w:rPr>
          <w:rFonts w:ascii="Cambria" w:hAnsi="Cambria" w:cs="Times New Roman"/>
        </w:rPr>
        <w:t>combinatorial chemistry</w:t>
      </w:r>
      <w:ins w:id="3" w:author="KKDL" w:date="2016-08-29T00:13:00Z">
        <w:r w:rsidR="007E0692">
          <w:rPr>
            <w:rFonts w:ascii="Cambria" w:hAnsi="Cambria" w:cs="Times New Roman"/>
          </w:rPr>
          <w:t>,</w:t>
        </w:r>
      </w:ins>
      <w:ins w:id="4" w:author="KKDL" w:date="2016-08-29T00:23:00Z">
        <w:r w:rsidR="007E0692">
          <w:rPr>
            <w:rFonts w:ascii="Cambria" w:hAnsi="Cambria" w:cs="Times New Roman"/>
          </w:rPr>
          <w:t xml:space="preserve"> a</w:t>
        </w:r>
      </w:ins>
      <w:ins w:id="5" w:author="KKDL" w:date="2016-08-29T00:14:00Z">
        <w:r w:rsidR="007E0692">
          <w:rPr>
            <w:rFonts w:ascii="Cambria" w:hAnsi="Cambria" w:cs="Times New Roman"/>
          </w:rPr>
          <w:t xml:space="preserve"> technique used to prepare a large number of </w:t>
        </w:r>
      </w:ins>
      <w:ins w:id="6" w:author="KKDL" w:date="2016-08-29T00:23:00Z">
        <w:r w:rsidR="007E0692">
          <w:rPr>
            <w:rFonts w:ascii="Cambria" w:hAnsi="Cambria" w:cs="Times New Roman"/>
          </w:rPr>
          <w:t>molecules</w:t>
        </w:r>
      </w:ins>
      <w:ins w:id="7" w:author="KKDL" w:date="2016-08-29T00:45:00Z">
        <w:r w:rsidR="00637E32">
          <w:rPr>
            <w:rFonts w:ascii="Cambria" w:hAnsi="Cambria" w:cs="Times New Roman"/>
          </w:rPr>
          <w:t xml:space="preserve"> in a short period of time</w:t>
        </w:r>
      </w:ins>
      <w:ins w:id="8" w:author="KKDL" w:date="2016-08-29T00:23:00Z">
        <w:r w:rsidR="007E0692">
          <w:rPr>
            <w:rFonts w:ascii="Cambria" w:hAnsi="Cambria" w:cs="Times New Roman"/>
          </w:rPr>
          <w:t>,</w:t>
        </w:r>
      </w:ins>
      <w:r>
        <w:rPr>
          <w:rFonts w:ascii="Cambria" w:hAnsi="Cambria" w:cs="Times New Roman"/>
        </w:rPr>
        <w:t xml:space="preserve"> </w:t>
      </w:r>
      <w:commentRangeEnd w:id="2"/>
      <w:r w:rsidR="007E750D">
        <w:rPr>
          <w:rStyle w:val="CommentReference"/>
        </w:rPr>
        <w:commentReference w:id="2"/>
      </w:r>
      <w:r>
        <w:rPr>
          <w:rFonts w:ascii="Cambria" w:hAnsi="Cambria" w:cs="Times New Roman"/>
        </w:rPr>
        <w:t xml:space="preserve">to generate libraries of compounds due </w:t>
      </w:r>
      <w:r w:rsidR="00146E85">
        <w:rPr>
          <w:rFonts w:ascii="Cambria" w:hAnsi="Cambria" w:cs="Times New Roman"/>
        </w:rPr>
        <w:t>to the ease of purification and overall chemical synthesis</w:t>
      </w:r>
      <w:r>
        <w:rPr>
          <w:rFonts w:ascii="Cambria" w:hAnsi="Cambria" w:cs="Times New Roman"/>
        </w:rPr>
        <w:t>. Solid</w:t>
      </w:r>
      <w:r w:rsidR="00F22BA3">
        <w:rPr>
          <w:rFonts w:ascii="Cambria" w:hAnsi="Cambria" w:cs="Times New Roman"/>
        </w:rPr>
        <w:t>-</w:t>
      </w:r>
      <w:r>
        <w:rPr>
          <w:rFonts w:ascii="Cambria" w:hAnsi="Cambria" w:cs="Times New Roman"/>
        </w:rPr>
        <w:t>phase synthesis typically involves the use of a resin</w:t>
      </w:r>
      <w:r w:rsidR="007E750D">
        <w:rPr>
          <w:rFonts w:ascii="Cambria" w:hAnsi="Cambria" w:cs="Times New Roman"/>
        </w:rPr>
        <w:t>;</w:t>
      </w:r>
      <w:r>
        <w:rPr>
          <w:rFonts w:ascii="Cambria" w:hAnsi="Cambria" w:cs="Times New Roman"/>
        </w:rPr>
        <w:t xml:space="preserve"> a non-soluble, polymer-based material which is </w:t>
      </w:r>
      <w:proofErr w:type="spellStart"/>
      <w:r>
        <w:rPr>
          <w:rFonts w:ascii="Cambria" w:hAnsi="Cambria" w:cs="Times New Roman"/>
        </w:rPr>
        <w:t>prefunctionalized</w:t>
      </w:r>
      <w:proofErr w:type="spellEnd"/>
      <w:r>
        <w:rPr>
          <w:rFonts w:ascii="Cambria" w:hAnsi="Cambria" w:cs="Times New Roman"/>
        </w:rPr>
        <w:t xml:space="preserve"> so the </w:t>
      </w:r>
      <w:r w:rsidR="00BC12E4">
        <w:rPr>
          <w:rFonts w:ascii="Cambria" w:hAnsi="Cambria" w:cs="Times New Roman"/>
        </w:rPr>
        <w:t>starting building block</w:t>
      </w:r>
      <w:r>
        <w:rPr>
          <w:rFonts w:ascii="Cambria" w:hAnsi="Cambria" w:cs="Times New Roman"/>
        </w:rPr>
        <w:t xml:space="preserve"> </w:t>
      </w:r>
      <w:r w:rsidR="00BC12E4">
        <w:rPr>
          <w:rFonts w:ascii="Cambria" w:hAnsi="Cambria" w:cs="Times New Roman"/>
        </w:rPr>
        <w:t>can easily bind. The building blocks are generally protected</w:t>
      </w:r>
      <w:r w:rsidR="00C656B6">
        <w:rPr>
          <w:rFonts w:ascii="Cambria" w:hAnsi="Cambria" w:cs="Times New Roman"/>
        </w:rPr>
        <w:t xml:space="preserve"> once they are added onto the resin and they can be easily </w:t>
      </w:r>
      <w:proofErr w:type="spellStart"/>
      <w:r w:rsidR="00C656B6">
        <w:rPr>
          <w:rFonts w:ascii="Cambria" w:hAnsi="Cambria" w:cs="Times New Roman"/>
        </w:rPr>
        <w:t>deprotected</w:t>
      </w:r>
      <w:proofErr w:type="spellEnd"/>
      <w:r w:rsidR="00C656B6">
        <w:rPr>
          <w:rFonts w:ascii="Cambria" w:hAnsi="Cambria" w:cs="Times New Roman"/>
        </w:rPr>
        <w:t xml:space="preserve"> and </w:t>
      </w:r>
      <w:r w:rsidR="009A203E">
        <w:rPr>
          <w:rFonts w:ascii="Cambria" w:hAnsi="Cambria" w:cs="Times New Roman"/>
        </w:rPr>
        <w:t xml:space="preserve">treated with </w:t>
      </w:r>
      <w:r w:rsidR="00C656B6">
        <w:rPr>
          <w:rFonts w:ascii="Cambria" w:hAnsi="Cambria" w:cs="Times New Roman"/>
        </w:rPr>
        <w:t>the next desired build</w:t>
      </w:r>
      <w:r w:rsidR="006F6D4F">
        <w:rPr>
          <w:rFonts w:ascii="Cambria" w:hAnsi="Cambria" w:cs="Times New Roman"/>
        </w:rPr>
        <w:t>ing block in solution (</w:t>
      </w:r>
      <w:r w:rsidR="006F6D4F" w:rsidRPr="0078483E">
        <w:rPr>
          <w:rFonts w:ascii="Cambria" w:hAnsi="Cambria" w:cs="Times New Roman"/>
          <w:b/>
        </w:rPr>
        <w:t>Figure 1</w:t>
      </w:r>
      <w:r w:rsidR="006F6D4F">
        <w:rPr>
          <w:rFonts w:ascii="Cambria" w:hAnsi="Cambria" w:cs="Times New Roman"/>
        </w:rPr>
        <w:t>)</w:t>
      </w:r>
      <w:r w:rsidR="00C656B6">
        <w:rPr>
          <w:rFonts w:ascii="Cambria" w:hAnsi="Cambria" w:cs="Times New Roman"/>
        </w:rPr>
        <w:t xml:space="preserve">. Once the desired </w:t>
      </w:r>
      <w:r w:rsidR="00146E85">
        <w:rPr>
          <w:rFonts w:ascii="Cambria" w:hAnsi="Cambria" w:cs="Times New Roman"/>
        </w:rPr>
        <w:t>molecule has</w:t>
      </w:r>
      <w:r w:rsidR="00C656B6">
        <w:rPr>
          <w:rFonts w:ascii="Cambria" w:hAnsi="Cambria" w:cs="Times New Roman"/>
        </w:rPr>
        <w:t xml:space="preserve"> been synthesized, </w:t>
      </w:r>
      <w:r w:rsidR="00146E85">
        <w:rPr>
          <w:rFonts w:ascii="Cambria" w:hAnsi="Cambria" w:cs="Times New Roman"/>
        </w:rPr>
        <w:t>it can easily be</w:t>
      </w:r>
      <w:r w:rsidR="00C656B6">
        <w:rPr>
          <w:rFonts w:ascii="Cambria" w:hAnsi="Cambria" w:cs="Times New Roman"/>
        </w:rPr>
        <w:t xml:space="preserve"> cleaved from the resin.</w:t>
      </w:r>
    </w:p>
    <w:p w14:paraId="4F3BE7B2" w14:textId="77777777" w:rsidR="00C656B6" w:rsidRDefault="00C656B6" w:rsidP="0065031C">
      <w:pPr>
        <w:spacing w:after="0"/>
        <w:rPr>
          <w:rFonts w:ascii="Cambria" w:hAnsi="Cambria" w:cs="Times New Roman"/>
        </w:rPr>
      </w:pPr>
    </w:p>
    <w:p w14:paraId="48346FA1" w14:textId="0ED43687" w:rsidR="00643A82" w:rsidRDefault="00146E85" w:rsidP="0065031C">
      <w:pPr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>Because it is robust, solid</w:t>
      </w:r>
      <w:r w:rsidR="00F22BA3">
        <w:rPr>
          <w:rFonts w:ascii="Cambria" w:hAnsi="Cambria" w:cs="Times New Roman"/>
        </w:rPr>
        <w:t>-</w:t>
      </w:r>
      <w:r w:rsidR="00CF5DA7">
        <w:rPr>
          <w:rFonts w:ascii="Cambria" w:hAnsi="Cambria" w:cs="Times New Roman"/>
        </w:rPr>
        <w:t xml:space="preserve">phase synthesis has been used to synthesize nucleic acids, oligosaccharides, and </w:t>
      </w:r>
      <w:r>
        <w:rPr>
          <w:rFonts w:ascii="Cambria" w:hAnsi="Cambria" w:cs="Times New Roman"/>
        </w:rPr>
        <w:t>most commonly</w:t>
      </w:r>
      <w:r w:rsidR="00CF5DA7">
        <w:rPr>
          <w:rFonts w:ascii="Cambria" w:hAnsi="Cambria" w:cs="Times New Roman"/>
        </w:rPr>
        <w:t xml:space="preserve">, peptides. </w:t>
      </w:r>
      <w:r w:rsidR="00C656B6">
        <w:rPr>
          <w:rFonts w:ascii="Cambria" w:hAnsi="Cambria" w:cs="Times New Roman"/>
        </w:rPr>
        <w:t>Discovered and reported by Robert Bruce Merrifield in 1963, solid</w:t>
      </w:r>
      <w:r w:rsidR="00F22BA3">
        <w:rPr>
          <w:rFonts w:ascii="Cambria" w:hAnsi="Cambria" w:cs="Times New Roman"/>
        </w:rPr>
        <w:t>-</w:t>
      </w:r>
      <w:r w:rsidR="00C656B6">
        <w:rPr>
          <w:rFonts w:ascii="Cambria" w:hAnsi="Cambria" w:cs="Times New Roman"/>
        </w:rPr>
        <w:t>phase peptide synthesis (SPPS) has become the most widely used method to generate libraries of peptides.</w:t>
      </w:r>
      <w:r w:rsidR="00F22BA3">
        <w:rPr>
          <w:rFonts w:ascii="Cambria" w:hAnsi="Cambria" w:cs="Times New Roman"/>
        </w:rPr>
        <w:t xml:space="preserve"> </w:t>
      </w:r>
      <w:r w:rsidR="00C656B6">
        <w:rPr>
          <w:rFonts w:ascii="Cambria" w:hAnsi="Cambria" w:cs="Times New Roman"/>
        </w:rPr>
        <w:t xml:space="preserve">Merrifield won the </w:t>
      </w:r>
      <w:r w:rsidR="009A203E">
        <w:rPr>
          <w:rFonts w:ascii="Cambria" w:hAnsi="Cambria" w:cs="Times New Roman"/>
        </w:rPr>
        <w:t xml:space="preserve">1984 </w:t>
      </w:r>
      <w:r w:rsidR="00C656B6">
        <w:rPr>
          <w:rFonts w:ascii="Cambria" w:hAnsi="Cambria" w:cs="Times New Roman"/>
        </w:rPr>
        <w:t>Nobel Prize for the invention of SPPS.</w:t>
      </w:r>
      <w:r w:rsidR="00F22BA3">
        <w:rPr>
          <w:rFonts w:ascii="Cambria" w:hAnsi="Cambria" w:cs="Times New Roman"/>
        </w:rPr>
        <w:t xml:space="preserve"> </w:t>
      </w:r>
      <w:r w:rsidR="00CF5DA7">
        <w:rPr>
          <w:rFonts w:ascii="Cambria" w:hAnsi="Cambria" w:cs="Times New Roman"/>
        </w:rPr>
        <w:t xml:space="preserve">SPPS can </w:t>
      </w:r>
      <w:r w:rsidR="003513F3">
        <w:rPr>
          <w:rFonts w:ascii="Cambria" w:hAnsi="Cambria" w:cs="Times New Roman"/>
        </w:rPr>
        <w:t xml:space="preserve">easily </w:t>
      </w:r>
      <w:r w:rsidR="00CF5DA7">
        <w:rPr>
          <w:rFonts w:ascii="Cambria" w:hAnsi="Cambria" w:cs="Times New Roman"/>
        </w:rPr>
        <w:t xml:space="preserve">take advantage of </w:t>
      </w:r>
      <w:commentRangeStart w:id="9"/>
      <w:proofErr w:type="spellStart"/>
      <w:r w:rsidR="00CF5DA7">
        <w:rPr>
          <w:rFonts w:ascii="Cambria" w:hAnsi="Cambria" w:cs="Times New Roman"/>
        </w:rPr>
        <w:t>Fmoc</w:t>
      </w:r>
      <w:proofErr w:type="spellEnd"/>
      <w:ins w:id="10" w:author="KKDL" w:date="2016-08-29T00:40:00Z">
        <w:r w:rsidR="00A3572A">
          <w:rPr>
            <w:rFonts w:ascii="Cambria" w:hAnsi="Cambria" w:cs="Times New Roman"/>
          </w:rPr>
          <w:t xml:space="preserve"> (base sensitive)</w:t>
        </w:r>
      </w:ins>
      <w:r w:rsidR="00CF5DA7">
        <w:rPr>
          <w:rFonts w:ascii="Cambria" w:hAnsi="Cambria" w:cs="Times New Roman"/>
        </w:rPr>
        <w:t xml:space="preserve"> or </w:t>
      </w:r>
      <w:proofErr w:type="spellStart"/>
      <w:r w:rsidR="00CF5DA7">
        <w:rPr>
          <w:rFonts w:ascii="Cambria" w:hAnsi="Cambria" w:cs="Times New Roman"/>
        </w:rPr>
        <w:t>Boc</w:t>
      </w:r>
      <w:proofErr w:type="spellEnd"/>
      <w:ins w:id="11" w:author="KKDL" w:date="2016-08-29T00:40:00Z">
        <w:r w:rsidR="00A3572A">
          <w:rPr>
            <w:rFonts w:ascii="Cambria" w:hAnsi="Cambria" w:cs="Times New Roman"/>
          </w:rPr>
          <w:t xml:space="preserve"> (acid sensitive)</w:t>
        </w:r>
      </w:ins>
      <w:r w:rsidR="00CF5DA7">
        <w:rPr>
          <w:rFonts w:ascii="Cambria" w:hAnsi="Cambria" w:cs="Times New Roman"/>
        </w:rPr>
        <w:t xml:space="preserve"> </w:t>
      </w:r>
      <w:commentRangeEnd w:id="9"/>
      <w:r w:rsidR="00F22BA3">
        <w:rPr>
          <w:rStyle w:val="CommentReference"/>
        </w:rPr>
        <w:commentReference w:id="9"/>
      </w:r>
      <w:ins w:id="12" w:author="KKDL" w:date="2016-08-29T00:40:00Z">
        <w:r w:rsidR="00A3572A" w:rsidRPr="00A3572A">
          <w:rPr>
            <w:rFonts w:ascii="Cambria" w:hAnsi="Cambria" w:cs="Times New Roman"/>
            <w:i/>
          </w:rPr>
          <w:t>N</w:t>
        </w:r>
        <w:r w:rsidR="00A3572A">
          <w:rPr>
            <w:rFonts w:ascii="Cambria" w:hAnsi="Cambria" w:cs="Times New Roman"/>
          </w:rPr>
          <w:t>-</w:t>
        </w:r>
      </w:ins>
      <w:r w:rsidR="00CF5DA7" w:rsidRPr="00A3572A">
        <w:rPr>
          <w:rFonts w:ascii="Cambria" w:hAnsi="Cambria" w:cs="Times New Roman"/>
        </w:rPr>
        <w:t>protecting</w:t>
      </w:r>
      <w:r w:rsidR="00CF5DA7">
        <w:rPr>
          <w:rFonts w:ascii="Cambria" w:hAnsi="Cambria" w:cs="Times New Roman"/>
        </w:rPr>
        <w:t xml:space="preserve"> groups on the amino </w:t>
      </w:r>
      <w:r w:rsidR="003513F3">
        <w:rPr>
          <w:rFonts w:ascii="Cambria" w:hAnsi="Cambria" w:cs="Times New Roman"/>
        </w:rPr>
        <w:t xml:space="preserve">acids </w:t>
      </w:r>
      <w:r w:rsidR="00CF5DA7">
        <w:rPr>
          <w:rFonts w:ascii="Cambria" w:hAnsi="Cambria" w:cs="Times New Roman"/>
        </w:rPr>
        <w:t>to build up libraries of peptides in a short amount of time.</w:t>
      </w:r>
      <w:ins w:id="13" w:author="KKDL" w:date="2016-08-29T00:52:00Z">
        <w:r w:rsidR="00637E32">
          <w:rPr>
            <w:rFonts w:ascii="Cambria" w:hAnsi="Cambria" w:cs="Times New Roman"/>
          </w:rPr>
          <w:t xml:space="preserve"> HBTU</w:t>
        </w:r>
      </w:ins>
      <w:ins w:id="14" w:author="KKDL" w:date="2016-08-29T01:01:00Z">
        <w:r w:rsidR="00B2466B">
          <w:rPr>
            <w:rFonts w:ascii="Cambria" w:hAnsi="Cambria" w:cs="Times New Roman"/>
          </w:rPr>
          <w:t xml:space="preserve"> (coupling agent)</w:t>
        </w:r>
      </w:ins>
      <w:ins w:id="15" w:author="KKDL" w:date="2016-08-29T00:52:00Z">
        <w:r w:rsidR="00637E32">
          <w:rPr>
            <w:rFonts w:ascii="Cambria" w:hAnsi="Cambria" w:cs="Times New Roman"/>
          </w:rPr>
          <w:t xml:space="preserve"> </w:t>
        </w:r>
      </w:ins>
      <w:ins w:id="16" w:author="KKDL" w:date="2016-08-29T00:54:00Z">
        <w:r w:rsidR="00637E32">
          <w:rPr>
            <w:rFonts w:ascii="Cambria" w:hAnsi="Cambria" w:cs="Times New Roman"/>
          </w:rPr>
          <w:t xml:space="preserve">and </w:t>
        </w:r>
        <w:r w:rsidR="00637E32" w:rsidRPr="00637E32">
          <w:rPr>
            <w:rFonts w:ascii="Cambria" w:hAnsi="Cambria" w:cs="Times New Roman"/>
            <w:i/>
          </w:rPr>
          <w:t>i</w:t>
        </w:r>
        <w:r w:rsidR="00637E32">
          <w:rPr>
            <w:rFonts w:ascii="Cambria" w:hAnsi="Cambria" w:cs="Times New Roman"/>
          </w:rPr>
          <w:t>-Pr</w:t>
        </w:r>
        <w:r w:rsidR="00637E32">
          <w:rPr>
            <w:rFonts w:ascii="Cambria" w:hAnsi="Cambria" w:cs="Times New Roman"/>
            <w:vertAlign w:val="subscript"/>
          </w:rPr>
          <w:t>2</w:t>
        </w:r>
        <w:r w:rsidR="00637E32">
          <w:rPr>
            <w:rFonts w:ascii="Cambria" w:hAnsi="Cambria" w:cs="Times New Roman"/>
          </w:rPr>
          <w:t>EtN</w:t>
        </w:r>
      </w:ins>
      <w:ins w:id="17" w:author="KKDL" w:date="2016-08-29T01:01:00Z">
        <w:r w:rsidR="00B2466B">
          <w:rPr>
            <w:rFonts w:ascii="Cambria" w:hAnsi="Cambria" w:cs="Times New Roman"/>
          </w:rPr>
          <w:t xml:space="preserve"> (base)</w:t>
        </w:r>
      </w:ins>
      <w:ins w:id="18" w:author="KKDL" w:date="2016-08-29T00:54:00Z">
        <w:r w:rsidR="00637E32">
          <w:rPr>
            <w:rFonts w:ascii="Cambria" w:hAnsi="Cambria" w:cs="Times New Roman"/>
          </w:rPr>
          <w:t xml:space="preserve"> </w:t>
        </w:r>
      </w:ins>
      <w:ins w:id="19" w:author="KKDL" w:date="2016-08-29T00:52:00Z">
        <w:r w:rsidR="00637E32">
          <w:rPr>
            <w:rFonts w:ascii="Cambria" w:hAnsi="Cambria" w:cs="Times New Roman"/>
          </w:rPr>
          <w:t xml:space="preserve">activate the </w:t>
        </w:r>
        <w:r w:rsidR="00637E32">
          <w:rPr>
            <w:rFonts w:ascii="Cambria" w:hAnsi="Cambria" w:cs="Times New Roman"/>
            <w:i/>
          </w:rPr>
          <w:t>C</w:t>
        </w:r>
        <w:r w:rsidR="00637E32">
          <w:rPr>
            <w:rFonts w:ascii="Cambria" w:hAnsi="Cambria" w:cs="Times New Roman"/>
          </w:rPr>
          <w:t>-terminus of the amino acid for coupling with another amino acid.</w:t>
        </w:r>
      </w:ins>
      <w:ins w:id="20" w:author="KKDL" w:date="2016-08-29T00:50:00Z">
        <w:r w:rsidR="00637E32">
          <w:rPr>
            <w:rFonts w:ascii="Cambria" w:hAnsi="Cambria" w:cs="Times New Roman"/>
          </w:rPr>
          <w:t xml:space="preserve"> </w:t>
        </w:r>
      </w:ins>
      <w:proofErr w:type="spellStart"/>
      <w:ins w:id="21" w:author="KKDL" w:date="2016-08-29T00:46:00Z">
        <w:r w:rsidR="00637E32">
          <w:rPr>
            <w:rFonts w:ascii="Cambria" w:hAnsi="Cambria" w:cs="Times New Roman"/>
          </w:rPr>
          <w:t>Fmoc</w:t>
        </w:r>
        <w:proofErr w:type="spellEnd"/>
        <w:r w:rsidR="00637E32">
          <w:rPr>
            <w:rFonts w:ascii="Cambria" w:hAnsi="Cambria" w:cs="Times New Roman"/>
          </w:rPr>
          <w:t xml:space="preserve"> protecting groups can be removed by 4-methylpiperidine, while </w:t>
        </w:r>
        <w:proofErr w:type="spellStart"/>
        <w:r w:rsidR="00637E32">
          <w:rPr>
            <w:rFonts w:ascii="Cambria" w:hAnsi="Cambria" w:cs="Times New Roman"/>
          </w:rPr>
          <w:t>Boc</w:t>
        </w:r>
        <w:proofErr w:type="spellEnd"/>
        <w:r w:rsidR="00637E32">
          <w:rPr>
            <w:rFonts w:ascii="Cambria" w:hAnsi="Cambria" w:cs="Times New Roman"/>
          </w:rPr>
          <w:t xml:space="preserve"> protecting groups can be removed by strong acids such as </w:t>
        </w:r>
        <w:proofErr w:type="spellStart"/>
        <w:r w:rsidR="00637E32">
          <w:rPr>
            <w:rFonts w:ascii="Cambria" w:hAnsi="Cambria" w:cs="Times New Roman"/>
          </w:rPr>
          <w:t>trifluoroacetic</w:t>
        </w:r>
        <w:proofErr w:type="spellEnd"/>
        <w:r w:rsidR="00637E32">
          <w:rPr>
            <w:rFonts w:ascii="Cambria" w:hAnsi="Cambria" w:cs="Times New Roman"/>
          </w:rPr>
          <w:t xml:space="preserve"> acid.</w:t>
        </w:r>
      </w:ins>
      <w:r w:rsidR="00F22BA3">
        <w:rPr>
          <w:rFonts w:ascii="Cambria" w:hAnsi="Cambria" w:cs="Times New Roman"/>
        </w:rPr>
        <w:t xml:space="preserve"> </w:t>
      </w:r>
      <w:r w:rsidR="00F702A9">
        <w:rPr>
          <w:rFonts w:ascii="Cambria" w:hAnsi="Cambria" w:cs="Times New Roman"/>
        </w:rPr>
        <w:t xml:space="preserve">In this experiment, we will demonstrate SPPS through the synthesis of a dipeptide. </w:t>
      </w:r>
      <w:ins w:id="22" w:author="KKDL" w:date="2016-08-29T01:28:00Z">
        <w:r w:rsidR="005E53F0">
          <w:rPr>
            <w:rFonts w:ascii="Cambria" w:hAnsi="Cambria" w:cs="Times New Roman"/>
          </w:rPr>
          <w:t>We will use the Kaiser test</w:t>
        </w:r>
      </w:ins>
      <w:ins w:id="23" w:author="KKDL" w:date="2016-08-29T01:33:00Z">
        <w:r w:rsidR="005E53F0">
          <w:rPr>
            <w:rFonts w:ascii="Cambria" w:hAnsi="Cambria" w:cs="Times New Roman"/>
          </w:rPr>
          <w:t>, a qualitative method to test for the presence of primary amines, to monitor the progress of the reaction.</w:t>
        </w:r>
      </w:ins>
    </w:p>
    <w:p w14:paraId="1EAB56C5" w14:textId="77777777" w:rsidR="00C656B6" w:rsidRPr="00C334B9" w:rsidRDefault="00C656B6" w:rsidP="0065031C">
      <w:pPr>
        <w:spacing w:after="0"/>
        <w:rPr>
          <w:rFonts w:ascii="Cambria" w:hAnsi="Cambria" w:cs="Times New Roman"/>
        </w:rPr>
      </w:pPr>
    </w:p>
    <w:p w14:paraId="2E2C90E5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  <w:commentRangeStart w:id="24"/>
      <w:r w:rsidRPr="00302A76">
        <w:rPr>
          <w:rFonts w:ascii="Cambria" w:hAnsi="Cambria" w:cs="Times New Roman"/>
          <w:b/>
          <w:sz w:val="28"/>
        </w:rPr>
        <w:t>Procedure</w:t>
      </w:r>
      <w:r w:rsidRPr="00302A76">
        <w:rPr>
          <w:rFonts w:ascii="Cambria" w:hAnsi="Cambria" w:cs="Times New Roman"/>
        </w:rPr>
        <w:t xml:space="preserve">: </w:t>
      </w:r>
      <w:commentRangeEnd w:id="24"/>
      <w:r w:rsidR="005D3914">
        <w:rPr>
          <w:rStyle w:val="CommentReference"/>
        </w:rPr>
        <w:commentReference w:id="24"/>
      </w:r>
    </w:p>
    <w:p w14:paraId="7EBF660C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</w:p>
    <w:p w14:paraId="0FBAD7CB" w14:textId="77777777" w:rsidR="005A61DA" w:rsidRPr="00302A76" w:rsidRDefault="0078483E" w:rsidP="005A61D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>Loading the R</w:t>
      </w:r>
      <w:r w:rsidR="006967CB">
        <w:rPr>
          <w:rFonts w:ascii="Cambria" w:hAnsi="Cambria" w:cs="Times New Roman"/>
        </w:rPr>
        <w:t>esin</w:t>
      </w:r>
    </w:p>
    <w:p w14:paraId="0DF53CEC" w14:textId="77777777" w:rsidR="005A61DA" w:rsidRPr="00302A76" w:rsidRDefault="005A61DA" w:rsidP="005A61DA">
      <w:pPr>
        <w:pStyle w:val="ListParagraph"/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b/>
          <w:lang w:val="en-GB"/>
        </w:rPr>
      </w:pPr>
    </w:p>
    <w:p w14:paraId="142EE9BA" w14:textId="070B631D" w:rsidR="00215CB1" w:rsidRPr="006967CB" w:rsidRDefault="00146E85" w:rsidP="0079706B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  <w:lang w:val="en-GB"/>
        </w:rPr>
      </w:pPr>
      <w:r>
        <w:rPr>
          <w:rFonts w:ascii="Cambria" w:hAnsi="Cambria"/>
        </w:rPr>
        <w:t>To</w:t>
      </w:r>
      <w:r w:rsidR="006967CB">
        <w:rPr>
          <w:rFonts w:ascii="Cambria" w:hAnsi="Cambria"/>
        </w:rPr>
        <w:t xml:space="preserve"> a </w:t>
      </w:r>
      <w:ins w:id="25" w:author="KKDL" w:date="2016-08-29T01:41:00Z">
        <w:r w:rsidR="0079706B" w:rsidRPr="0079706B">
          <w:rPr>
            <w:rFonts w:ascii="Cambria" w:hAnsi="Cambria"/>
          </w:rPr>
          <w:t xml:space="preserve">100mL </w:t>
        </w:r>
        <w:r w:rsidR="0079706B">
          <w:rPr>
            <w:rFonts w:ascii="Cambria" w:hAnsi="Cambria"/>
          </w:rPr>
          <w:t>peptide synthesis v</w:t>
        </w:r>
        <w:r w:rsidR="0079706B" w:rsidRPr="0079706B">
          <w:rPr>
            <w:rFonts w:ascii="Cambria" w:hAnsi="Cambria"/>
          </w:rPr>
          <w:t>essel</w:t>
        </w:r>
      </w:ins>
      <w:commentRangeStart w:id="26"/>
      <w:commentRangeStart w:id="27"/>
      <w:del w:id="28" w:author="KKDL" w:date="2016-08-29T01:41:00Z">
        <w:r w:rsidR="006967CB" w:rsidDel="0079706B">
          <w:rPr>
            <w:rFonts w:ascii="Cambria" w:hAnsi="Cambria"/>
          </w:rPr>
          <w:delText>manual SPPS synthesizer</w:delText>
        </w:r>
        <w:commentRangeEnd w:id="26"/>
        <w:r w:rsidR="005D3914" w:rsidDel="0079706B">
          <w:rPr>
            <w:rStyle w:val="CommentReference"/>
          </w:rPr>
          <w:commentReference w:id="26"/>
        </w:r>
      </w:del>
      <w:commentRangeEnd w:id="27"/>
      <w:r w:rsidR="0079706B">
        <w:rPr>
          <w:rStyle w:val="CommentReference"/>
        </w:rPr>
        <w:commentReference w:id="27"/>
      </w:r>
      <w:r w:rsidR="005D3914">
        <w:rPr>
          <w:rFonts w:ascii="Cambria" w:hAnsi="Cambria"/>
        </w:rPr>
        <w:t>,</w:t>
      </w:r>
      <w:r w:rsidR="006967CB">
        <w:rPr>
          <w:rFonts w:ascii="Cambria" w:hAnsi="Cambria"/>
        </w:rPr>
        <w:t xml:space="preserve"> add</w:t>
      </w:r>
      <w:r w:rsidR="006967CB" w:rsidRPr="006967CB">
        <w:rPr>
          <w:rFonts w:ascii="Cambria" w:hAnsi="Cambria"/>
        </w:rPr>
        <w:t xml:space="preserve"> 2-ch</w:t>
      </w:r>
      <w:r w:rsidR="006967CB">
        <w:rPr>
          <w:rFonts w:ascii="Cambria" w:hAnsi="Cambria"/>
        </w:rPr>
        <w:t xml:space="preserve">lorotrityl chloride (CTC) </w:t>
      </w:r>
      <w:r w:rsidR="006967CB" w:rsidRPr="006967CB">
        <w:rPr>
          <w:rFonts w:ascii="Cambria" w:hAnsi="Cambria"/>
        </w:rPr>
        <w:t xml:space="preserve">resin </w:t>
      </w:r>
      <w:proofErr w:type="gramStart"/>
      <w:r w:rsidR="006967CB" w:rsidRPr="006967CB">
        <w:rPr>
          <w:rFonts w:ascii="Cambria" w:hAnsi="Cambria"/>
        </w:rPr>
        <w:t>(</w:t>
      </w:r>
      <w:r w:rsidR="006967CB">
        <w:rPr>
          <w:rFonts w:ascii="Cambria" w:hAnsi="Cambria"/>
        </w:rPr>
        <w:t xml:space="preserve">1.1 </w:t>
      </w:r>
      <w:proofErr w:type="spellStart"/>
      <w:r w:rsidR="006967CB">
        <w:rPr>
          <w:rFonts w:ascii="Cambria" w:hAnsi="Cambria"/>
        </w:rPr>
        <w:t>mmol</w:t>
      </w:r>
      <w:proofErr w:type="spellEnd"/>
      <w:r w:rsidR="006967CB">
        <w:rPr>
          <w:rFonts w:ascii="Cambria" w:hAnsi="Cambria"/>
        </w:rPr>
        <w:t xml:space="preserve">/g, </w:t>
      </w:r>
      <w:r w:rsidR="006967CB" w:rsidRPr="006967CB">
        <w:rPr>
          <w:rFonts w:ascii="Cambria" w:hAnsi="Cambria"/>
        </w:rPr>
        <w:t xml:space="preserve">0.360 g, 0.400 </w:t>
      </w:r>
      <w:proofErr w:type="spellStart"/>
      <w:r w:rsidR="006967CB" w:rsidRPr="006967CB">
        <w:rPr>
          <w:rFonts w:ascii="Cambria" w:hAnsi="Cambria"/>
        </w:rPr>
        <w:t>mmol</w:t>
      </w:r>
      <w:proofErr w:type="spellEnd"/>
      <w:r w:rsidR="006967CB" w:rsidRPr="006967CB">
        <w:rPr>
          <w:rFonts w:ascii="Cambria" w:hAnsi="Cambria"/>
        </w:rPr>
        <w:t>)</w:t>
      </w:r>
      <w:proofErr w:type="gramEnd"/>
      <w:r w:rsidR="006967CB">
        <w:rPr>
          <w:rFonts w:ascii="Cambria" w:hAnsi="Cambria"/>
        </w:rPr>
        <w:t xml:space="preserve">. </w:t>
      </w:r>
      <w:ins w:id="29" w:author="KKDL" w:date="2016-08-29T01:02:00Z">
        <w:r w:rsidR="00B2466B">
          <w:rPr>
            <w:rFonts w:ascii="Cambria" w:hAnsi="Cambria"/>
          </w:rPr>
          <w:t xml:space="preserve">Add 20 mL </w:t>
        </w:r>
      </w:ins>
      <w:r w:rsidR="006967CB">
        <w:rPr>
          <w:rFonts w:ascii="Cambria" w:hAnsi="Cambria"/>
        </w:rPr>
        <w:t>DMF</w:t>
      </w:r>
      <w:ins w:id="30" w:author="KKDL" w:date="2016-08-29T01:02:00Z">
        <w:r w:rsidR="00B2466B">
          <w:rPr>
            <w:rFonts w:ascii="Cambria" w:hAnsi="Cambria"/>
          </w:rPr>
          <w:t xml:space="preserve"> and allow them to swell for 30 min under N</w:t>
        </w:r>
      </w:ins>
      <w:ins w:id="31" w:author="KKDL" w:date="2016-08-29T01:03:00Z">
        <w:r w:rsidR="00B2466B">
          <w:rPr>
            <w:rFonts w:ascii="Cambria" w:hAnsi="Cambria"/>
            <w:vertAlign w:val="subscript"/>
          </w:rPr>
          <w:t>2.</w:t>
        </w:r>
      </w:ins>
      <w:del w:id="32" w:author="KKDL" w:date="2016-08-29T01:02:00Z">
        <w:r w:rsidR="006967CB" w:rsidRPr="006967CB" w:rsidDel="00B2466B">
          <w:rPr>
            <w:rFonts w:ascii="Cambria" w:hAnsi="Cambria"/>
          </w:rPr>
          <w:delText xml:space="preserve"> (20 mL) </w:delText>
        </w:r>
        <w:r w:rsidR="006967CB" w:rsidDel="00B2466B">
          <w:rPr>
            <w:rFonts w:ascii="Cambria" w:hAnsi="Cambria"/>
          </w:rPr>
          <w:delText xml:space="preserve">was added and the beads swelled </w:delText>
        </w:r>
        <w:r w:rsidR="006967CB" w:rsidRPr="006967CB" w:rsidDel="00B2466B">
          <w:rPr>
            <w:rFonts w:ascii="Cambria" w:hAnsi="Cambria"/>
          </w:rPr>
          <w:delText xml:space="preserve">for </w:delText>
        </w:r>
        <w:r w:rsidR="006967CB" w:rsidDel="00B2466B">
          <w:rPr>
            <w:rFonts w:ascii="Cambria" w:hAnsi="Cambria"/>
          </w:rPr>
          <w:delText>30 min under N</w:delText>
        </w:r>
        <w:r w:rsidR="006967CB" w:rsidDel="00B2466B">
          <w:rPr>
            <w:rFonts w:ascii="Cambria" w:hAnsi="Cambria"/>
            <w:vertAlign w:val="subscript"/>
          </w:rPr>
          <w:delText>2</w:delText>
        </w:r>
        <w:r w:rsidR="006967CB" w:rsidDel="00B2466B">
          <w:rPr>
            <w:rFonts w:ascii="Cambria" w:hAnsi="Cambria"/>
          </w:rPr>
          <w:delText>.</w:delText>
        </w:r>
      </w:del>
    </w:p>
    <w:p w14:paraId="66C93CB1" w14:textId="7B03FEEC" w:rsidR="006967CB" w:rsidRPr="006967CB" w:rsidRDefault="006967CB" w:rsidP="006967CB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  <w:lang w:val="en-GB"/>
        </w:rPr>
      </w:pPr>
      <w:del w:id="33" w:author="KKDL" w:date="2016-08-29T01:06:00Z">
        <w:r w:rsidRPr="006967CB" w:rsidDel="00990238">
          <w:rPr>
            <w:rFonts w:ascii="Cambria" w:hAnsi="Cambria"/>
          </w:rPr>
          <w:delText>The b</w:delText>
        </w:r>
        <w:r w:rsidDel="00990238">
          <w:rPr>
            <w:rFonts w:ascii="Cambria" w:hAnsi="Cambria"/>
          </w:rPr>
          <w:delText>eads were drained</w:delText>
        </w:r>
      </w:del>
      <w:ins w:id="34" w:author="KKDL" w:date="2016-08-29T01:06:00Z">
        <w:r w:rsidR="00990238">
          <w:rPr>
            <w:rFonts w:ascii="Cambria" w:hAnsi="Cambria"/>
          </w:rPr>
          <w:t>Drain the beads</w:t>
        </w:r>
      </w:ins>
      <w:r>
        <w:rPr>
          <w:rFonts w:ascii="Cambria" w:hAnsi="Cambria"/>
        </w:rPr>
        <w:t xml:space="preserve"> under vacuum and</w:t>
      </w:r>
      <w:ins w:id="35" w:author="KKDL" w:date="2016-08-29T01:05:00Z">
        <w:r w:rsidR="00990238">
          <w:rPr>
            <w:rFonts w:ascii="Cambria" w:hAnsi="Cambria"/>
          </w:rPr>
          <w:t xml:space="preserve"> add 10 mL</w:t>
        </w:r>
      </w:ins>
      <w:r>
        <w:rPr>
          <w:rFonts w:ascii="Cambria" w:hAnsi="Cambria"/>
        </w:rPr>
        <w:t xml:space="preserve"> DMF</w:t>
      </w:r>
      <w:ins w:id="36" w:author="KKDL" w:date="2016-08-29T01:05:00Z">
        <w:r w:rsidR="00990238">
          <w:rPr>
            <w:rFonts w:ascii="Cambria" w:hAnsi="Cambria"/>
          </w:rPr>
          <w:t>.</w:t>
        </w:r>
      </w:ins>
      <w:del w:id="37" w:author="KKDL" w:date="2016-08-29T01:05:00Z">
        <w:r w:rsidDel="00990238">
          <w:rPr>
            <w:rFonts w:ascii="Cambria" w:hAnsi="Cambria"/>
          </w:rPr>
          <w:delText xml:space="preserve"> (10 mL) was added.</w:delText>
        </w:r>
      </w:del>
    </w:p>
    <w:p w14:paraId="512A2E03" w14:textId="50961FCD" w:rsidR="006967CB" w:rsidRPr="006967CB" w:rsidRDefault="00990238" w:rsidP="006967CB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  <w:lang w:val="en-GB"/>
        </w:rPr>
      </w:pPr>
      <w:ins w:id="38" w:author="KKDL" w:date="2016-08-29T01:08:00Z">
        <w:r>
          <w:rPr>
            <w:rFonts w:ascii="Cambria" w:hAnsi="Cambria"/>
          </w:rPr>
          <w:lastRenderedPageBreak/>
          <w:t xml:space="preserve">Add 500 mg </w:t>
        </w:r>
      </w:ins>
      <w:proofErr w:type="spellStart"/>
      <w:r w:rsidR="006967CB" w:rsidRPr="006967CB">
        <w:rPr>
          <w:rFonts w:ascii="Cambria" w:hAnsi="Cambria"/>
        </w:rPr>
        <w:t>Fmoc</w:t>
      </w:r>
      <w:proofErr w:type="spellEnd"/>
      <w:r w:rsidR="006967CB" w:rsidRPr="006967CB">
        <w:rPr>
          <w:rFonts w:ascii="Cambria" w:hAnsi="Cambria"/>
        </w:rPr>
        <w:t>-</w:t>
      </w:r>
      <w:proofErr w:type="spellStart"/>
      <w:r w:rsidR="006967CB" w:rsidRPr="006967CB">
        <w:rPr>
          <w:rFonts w:ascii="Cambria" w:hAnsi="Cambria"/>
        </w:rPr>
        <w:t>Ala</w:t>
      </w:r>
      <w:proofErr w:type="spellEnd"/>
      <w:r w:rsidR="006967CB" w:rsidRPr="006967CB">
        <w:rPr>
          <w:rFonts w:ascii="Cambria" w:hAnsi="Cambria"/>
        </w:rPr>
        <w:t>-OH (</w:t>
      </w:r>
      <w:del w:id="39" w:author="KKDL" w:date="2016-08-29T01:09:00Z">
        <w:r w:rsidR="006967CB" w:rsidRPr="006967CB" w:rsidDel="00990238">
          <w:rPr>
            <w:rFonts w:ascii="Cambria" w:hAnsi="Cambria"/>
          </w:rPr>
          <w:delText xml:space="preserve">500 mg, </w:delText>
        </w:r>
      </w:del>
      <w:r w:rsidR="006967CB" w:rsidRPr="006967CB">
        <w:rPr>
          <w:rFonts w:ascii="Cambria" w:hAnsi="Cambria"/>
        </w:rPr>
        <w:t xml:space="preserve">1.60 </w:t>
      </w:r>
      <w:proofErr w:type="spellStart"/>
      <w:r w:rsidR="006967CB" w:rsidRPr="006967CB">
        <w:rPr>
          <w:rFonts w:ascii="Cambria" w:hAnsi="Cambria"/>
        </w:rPr>
        <w:t>mmol</w:t>
      </w:r>
      <w:proofErr w:type="spellEnd"/>
      <w:r w:rsidR="006967CB" w:rsidRPr="006967CB">
        <w:rPr>
          <w:rFonts w:ascii="Cambria" w:hAnsi="Cambria"/>
        </w:rPr>
        <w:t>) and</w:t>
      </w:r>
      <w:ins w:id="40" w:author="KKDL" w:date="2016-08-29T01:09:00Z">
        <w:r>
          <w:rPr>
            <w:rFonts w:ascii="Cambria" w:hAnsi="Cambria"/>
          </w:rPr>
          <w:t xml:space="preserve"> 2.5 mL</w:t>
        </w:r>
      </w:ins>
      <w:r w:rsidR="006967CB" w:rsidRPr="006967CB">
        <w:rPr>
          <w:rFonts w:ascii="Cambria" w:hAnsi="Cambria"/>
        </w:rPr>
        <w:t xml:space="preserve"> </w:t>
      </w:r>
      <w:commentRangeStart w:id="41"/>
      <w:r w:rsidR="006967CB" w:rsidRPr="006967CB">
        <w:rPr>
          <w:rFonts w:ascii="Cambria" w:hAnsi="Cambria"/>
          <w:i/>
          <w:iCs/>
        </w:rPr>
        <w:t>i</w:t>
      </w:r>
      <w:r w:rsidR="006967CB">
        <w:rPr>
          <w:rFonts w:ascii="Cambria" w:hAnsi="Cambria"/>
          <w:i/>
          <w:iCs/>
        </w:rPr>
        <w:t>-</w:t>
      </w:r>
      <w:r w:rsidR="006967CB" w:rsidRPr="006967CB">
        <w:rPr>
          <w:rFonts w:ascii="Cambria" w:hAnsi="Cambria"/>
        </w:rPr>
        <w:t>Pr</w:t>
      </w:r>
      <w:r w:rsidR="006967CB" w:rsidRPr="006967CB">
        <w:rPr>
          <w:rFonts w:ascii="Cambria" w:hAnsi="Cambria"/>
          <w:vertAlign w:val="subscript"/>
        </w:rPr>
        <w:t>2</w:t>
      </w:r>
      <w:r w:rsidR="006967CB" w:rsidRPr="006967CB">
        <w:rPr>
          <w:rFonts w:ascii="Cambria" w:hAnsi="Cambria"/>
        </w:rPr>
        <w:t xml:space="preserve">EtN </w:t>
      </w:r>
      <w:commentRangeEnd w:id="41"/>
      <w:r w:rsidR="00E5634B">
        <w:rPr>
          <w:rStyle w:val="CommentReference"/>
        </w:rPr>
        <w:commentReference w:id="41"/>
      </w:r>
      <w:del w:id="42" w:author="KKDL" w:date="2016-08-29T01:09:00Z">
        <w:r w:rsidR="006967CB" w:rsidRPr="006967CB" w:rsidDel="00990238">
          <w:rPr>
            <w:rFonts w:ascii="Cambria" w:hAnsi="Cambria"/>
          </w:rPr>
          <w:delText>(2.5 mL)</w:delText>
        </w:r>
      </w:del>
      <w:r w:rsidR="006967CB" w:rsidRPr="006967CB">
        <w:rPr>
          <w:rFonts w:ascii="Cambria" w:hAnsi="Cambria"/>
        </w:rPr>
        <w:t xml:space="preserve"> </w:t>
      </w:r>
      <w:del w:id="43" w:author="KKDL" w:date="2016-08-29T01:12:00Z">
        <w:r w:rsidR="006967CB" w:rsidRPr="006967CB" w:rsidDel="00990238">
          <w:rPr>
            <w:rFonts w:ascii="Cambria" w:hAnsi="Cambria"/>
          </w:rPr>
          <w:delText xml:space="preserve">were added </w:delText>
        </w:r>
      </w:del>
      <w:r w:rsidR="006967CB" w:rsidRPr="006967CB">
        <w:rPr>
          <w:rFonts w:ascii="Cambria" w:hAnsi="Cambria"/>
        </w:rPr>
        <w:t xml:space="preserve">and </w:t>
      </w:r>
      <w:del w:id="44" w:author="KKDL" w:date="2016-08-29T01:12:00Z">
        <w:r w:rsidR="006967CB" w:rsidRPr="006967CB" w:rsidDel="00990238">
          <w:rPr>
            <w:rFonts w:ascii="Cambria" w:hAnsi="Cambria"/>
          </w:rPr>
          <w:delText xml:space="preserve">allowed to </w:delText>
        </w:r>
      </w:del>
      <w:r w:rsidR="006967CB" w:rsidRPr="006967CB">
        <w:rPr>
          <w:rFonts w:ascii="Cambria" w:hAnsi="Cambria"/>
        </w:rPr>
        <w:t>mix under N</w:t>
      </w:r>
      <w:r w:rsidR="006967CB" w:rsidRPr="006967CB">
        <w:rPr>
          <w:rFonts w:ascii="Cambria" w:hAnsi="Cambria"/>
          <w:vertAlign w:val="subscript"/>
        </w:rPr>
        <w:t>2</w:t>
      </w:r>
      <w:r w:rsidR="006967CB" w:rsidRPr="006967CB">
        <w:rPr>
          <w:rFonts w:ascii="Cambria" w:hAnsi="Cambria"/>
        </w:rPr>
        <w:t xml:space="preserve"> for 15 min</w:t>
      </w:r>
      <w:r w:rsidR="006967CB">
        <w:rPr>
          <w:rFonts w:ascii="Cambria" w:hAnsi="Cambria"/>
        </w:rPr>
        <w:t>.</w:t>
      </w:r>
    </w:p>
    <w:p w14:paraId="5A340F84" w14:textId="6EA4C434" w:rsidR="006967CB" w:rsidRDefault="006967CB" w:rsidP="006967CB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  <w:lang w:val="en-GB"/>
        </w:rPr>
      </w:pPr>
      <w:del w:id="45" w:author="KKDL" w:date="2016-08-29T01:12:00Z">
        <w:r w:rsidDel="00990238">
          <w:rPr>
            <w:rFonts w:ascii="Cambria" w:hAnsi="Cambria"/>
          </w:rPr>
          <w:delText>The solvent was drained</w:delText>
        </w:r>
      </w:del>
      <w:ins w:id="46" w:author="KKDL" w:date="2016-08-29T01:12:00Z">
        <w:r w:rsidR="00990238">
          <w:rPr>
            <w:rFonts w:ascii="Cambria" w:hAnsi="Cambria"/>
          </w:rPr>
          <w:t>Drain the solvent</w:t>
        </w:r>
      </w:ins>
      <w:r>
        <w:rPr>
          <w:rFonts w:ascii="Cambria" w:hAnsi="Cambria"/>
        </w:rPr>
        <w:t xml:space="preserve"> under vacuum and </w:t>
      </w:r>
      <w:del w:id="47" w:author="KKDL" w:date="2016-08-29T01:12:00Z">
        <w:r w:rsidDel="00990238">
          <w:rPr>
            <w:rFonts w:ascii="Cambria" w:hAnsi="Cambria" w:cs="Times New Roman"/>
            <w:lang w:val="en-GB"/>
          </w:rPr>
          <w:delText>t</w:delText>
        </w:r>
        <w:r w:rsidRPr="006967CB" w:rsidDel="00990238">
          <w:rPr>
            <w:rFonts w:ascii="Cambria" w:hAnsi="Cambria" w:cs="Times New Roman"/>
            <w:lang w:val="en-GB"/>
          </w:rPr>
          <w:delText>he loading</w:delText>
        </w:r>
      </w:del>
      <w:ins w:id="48" w:author="KKDL" w:date="2016-08-29T01:12:00Z">
        <w:r w:rsidR="00990238">
          <w:rPr>
            <w:rFonts w:ascii="Cambria" w:hAnsi="Cambria" w:cs="Times New Roman"/>
            <w:lang w:val="en-GB"/>
          </w:rPr>
          <w:t>repeat the loading</w:t>
        </w:r>
      </w:ins>
      <w:r w:rsidRPr="006967CB">
        <w:rPr>
          <w:rFonts w:ascii="Cambria" w:hAnsi="Cambria" w:cs="Times New Roman"/>
          <w:lang w:val="en-GB"/>
        </w:rPr>
        <w:t xml:space="preserve"> with </w:t>
      </w:r>
      <w:proofErr w:type="spellStart"/>
      <w:r w:rsidRPr="006967CB">
        <w:rPr>
          <w:rFonts w:ascii="Cambria" w:hAnsi="Cambria" w:cs="Times New Roman"/>
          <w:lang w:val="en-GB"/>
        </w:rPr>
        <w:t>Fmoc</w:t>
      </w:r>
      <w:proofErr w:type="spellEnd"/>
      <w:r w:rsidRPr="006967CB">
        <w:rPr>
          <w:rFonts w:ascii="Cambria" w:hAnsi="Cambria" w:cs="Times New Roman"/>
          <w:lang w:val="en-GB"/>
        </w:rPr>
        <w:t>-</w:t>
      </w:r>
      <w:proofErr w:type="spellStart"/>
      <w:r w:rsidRPr="006967CB">
        <w:rPr>
          <w:rFonts w:ascii="Cambria" w:hAnsi="Cambria" w:cs="Times New Roman"/>
          <w:lang w:val="en-GB"/>
        </w:rPr>
        <w:t>Ala</w:t>
      </w:r>
      <w:proofErr w:type="spellEnd"/>
      <w:r w:rsidRPr="006967CB">
        <w:rPr>
          <w:rFonts w:ascii="Cambria" w:hAnsi="Cambria" w:cs="Times New Roman"/>
          <w:lang w:val="en-GB"/>
        </w:rPr>
        <w:t xml:space="preserve">-OH </w:t>
      </w:r>
      <w:del w:id="49" w:author="KKDL" w:date="2016-08-29T01:12:00Z">
        <w:r w:rsidRPr="006967CB" w:rsidDel="00990238">
          <w:rPr>
            <w:rFonts w:ascii="Cambria" w:hAnsi="Cambria" w:cs="Times New Roman"/>
            <w:lang w:val="en-GB"/>
          </w:rPr>
          <w:delText xml:space="preserve">was repeated again </w:delText>
        </w:r>
      </w:del>
      <w:r w:rsidRPr="006967CB">
        <w:rPr>
          <w:rFonts w:ascii="Cambria" w:hAnsi="Cambria" w:cs="Times New Roman"/>
          <w:lang w:val="en-GB"/>
        </w:rPr>
        <w:t>for 15 min.</w:t>
      </w:r>
    </w:p>
    <w:p w14:paraId="1A442069" w14:textId="1265E534" w:rsidR="006967CB" w:rsidRDefault="006967CB" w:rsidP="006967CB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  <w:lang w:val="en-GB"/>
        </w:rPr>
      </w:pPr>
      <w:del w:id="50" w:author="KKDL" w:date="2016-08-29T01:16:00Z">
        <w:r w:rsidDel="00226D57">
          <w:rPr>
            <w:rFonts w:ascii="Cambria" w:hAnsi="Cambria" w:cs="Times New Roman"/>
            <w:lang w:val="en-GB"/>
          </w:rPr>
          <w:delText>The solvent was drained</w:delText>
        </w:r>
      </w:del>
      <w:ins w:id="51" w:author="KKDL" w:date="2016-08-29T01:16:00Z">
        <w:r w:rsidR="00226D57">
          <w:rPr>
            <w:rFonts w:ascii="Cambria" w:hAnsi="Cambria" w:cs="Times New Roman"/>
            <w:lang w:val="en-GB"/>
          </w:rPr>
          <w:t>Drain the solvent</w:t>
        </w:r>
      </w:ins>
      <w:r>
        <w:rPr>
          <w:rFonts w:ascii="Cambria" w:hAnsi="Cambria" w:cs="Times New Roman"/>
          <w:lang w:val="en-GB"/>
        </w:rPr>
        <w:t xml:space="preserve"> under vacuum and </w:t>
      </w:r>
      <w:ins w:id="52" w:author="KKDL" w:date="2016-08-29T01:16:00Z">
        <w:r w:rsidR="00226D57">
          <w:rPr>
            <w:rFonts w:ascii="Cambria" w:hAnsi="Cambria" w:cs="Times New Roman"/>
            <w:lang w:val="en-GB"/>
          </w:rPr>
          <w:t xml:space="preserve">wash the beads </w:t>
        </w:r>
      </w:ins>
      <w:del w:id="53" w:author="KKDL" w:date="2016-08-29T01:16:00Z">
        <w:r w:rsidDel="00226D57">
          <w:rPr>
            <w:rFonts w:ascii="Cambria" w:hAnsi="Cambria" w:cs="Times New Roman"/>
            <w:lang w:val="en-GB"/>
          </w:rPr>
          <w:delText>the beads were washed</w:delText>
        </w:r>
        <w:r w:rsidR="004222B2" w:rsidDel="00226D57">
          <w:rPr>
            <w:rFonts w:ascii="Cambria" w:hAnsi="Cambria" w:cs="Times New Roman"/>
            <w:lang w:val="en-GB"/>
          </w:rPr>
          <w:delText xml:space="preserve"> </w:delText>
        </w:r>
      </w:del>
      <w:r w:rsidR="004222B2">
        <w:rPr>
          <w:rFonts w:ascii="Cambria" w:hAnsi="Cambria" w:cs="Times New Roman"/>
          <w:lang w:val="en-GB"/>
        </w:rPr>
        <w:t>with</w:t>
      </w:r>
      <w:ins w:id="54" w:author="KKDL" w:date="2016-08-29T01:16:00Z">
        <w:r w:rsidR="00226D57">
          <w:rPr>
            <w:rFonts w:ascii="Cambria" w:hAnsi="Cambria" w:cs="Times New Roman"/>
            <w:lang w:val="en-GB"/>
          </w:rPr>
          <w:t xml:space="preserve"> 10 mL</w:t>
        </w:r>
      </w:ins>
      <w:r w:rsidR="004222B2">
        <w:rPr>
          <w:rFonts w:ascii="Cambria" w:hAnsi="Cambria" w:cs="Times New Roman"/>
          <w:lang w:val="en-GB"/>
        </w:rPr>
        <w:t xml:space="preserve"> DMF</w:t>
      </w:r>
      <w:ins w:id="55" w:author="KKDL" w:date="2016-08-29T01:16:00Z">
        <w:r w:rsidR="00226D57">
          <w:rPr>
            <w:rFonts w:ascii="Cambria" w:hAnsi="Cambria" w:cs="Times New Roman"/>
            <w:lang w:val="en-GB"/>
          </w:rPr>
          <w:t xml:space="preserve"> </w:t>
        </w:r>
      </w:ins>
      <w:del w:id="56" w:author="KKDL" w:date="2016-08-29T01:16:00Z">
        <w:r w:rsidR="004222B2" w:rsidDel="00226D57">
          <w:rPr>
            <w:rFonts w:ascii="Cambria" w:hAnsi="Cambria" w:cs="Times New Roman"/>
            <w:lang w:val="en-GB"/>
          </w:rPr>
          <w:delText xml:space="preserve"> (10 mL) </w:delText>
        </w:r>
      </w:del>
      <w:r w:rsidR="004222B2">
        <w:rPr>
          <w:rFonts w:ascii="Cambria" w:hAnsi="Cambria" w:cs="Times New Roman"/>
          <w:lang w:val="en-GB"/>
        </w:rPr>
        <w:t>under N</w:t>
      </w:r>
      <w:r w:rsidR="004222B2">
        <w:rPr>
          <w:rFonts w:ascii="Cambria" w:hAnsi="Cambria" w:cs="Times New Roman"/>
          <w:vertAlign w:val="subscript"/>
          <w:lang w:val="en-GB"/>
        </w:rPr>
        <w:t>2</w:t>
      </w:r>
      <w:r w:rsidR="004222B2">
        <w:rPr>
          <w:rFonts w:ascii="Cambria" w:hAnsi="Cambria" w:cs="Times New Roman"/>
          <w:lang w:val="en-GB"/>
        </w:rPr>
        <w:t xml:space="preserve"> and </w:t>
      </w:r>
      <w:del w:id="57" w:author="KKDL" w:date="2016-08-29T01:16:00Z">
        <w:r w:rsidR="004222B2" w:rsidDel="00226D57">
          <w:rPr>
            <w:rFonts w:ascii="Cambria" w:hAnsi="Cambria" w:cs="Times New Roman"/>
            <w:lang w:val="en-GB"/>
          </w:rPr>
          <w:delText xml:space="preserve">drained </w:delText>
        </w:r>
      </w:del>
      <w:ins w:id="58" w:author="KKDL" w:date="2016-08-29T01:16:00Z">
        <w:r w:rsidR="00226D57">
          <w:rPr>
            <w:rFonts w:ascii="Cambria" w:hAnsi="Cambria" w:cs="Times New Roman"/>
            <w:lang w:val="en-GB"/>
          </w:rPr>
          <w:t>drain</w:t>
        </w:r>
        <w:r w:rsidR="00226D57">
          <w:rPr>
            <w:rFonts w:ascii="Cambria" w:hAnsi="Cambria" w:cs="Times New Roman"/>
            <w:lang w:val="en-GB"/>
          </w:rPr>
          <w:t xml:space="preserve"> </w:t>
        </w:r>
      </w:ins>
      <w:r w:rsidR="004222B2">
        <w:rPr>
          <w:rFonts w:ascii="Cambria" w:hAnsi="Cambria" w:cs="Times New Roman"/>
          <w:lang w:val="en-GB"/>
        </w:rPr>
        <w:t>under vacuum 3x.</w:t>
      </w:r>
      <w:r>
        <w:rPr>
          <w:rFonts w:ascii="Cambria" w:hAnsi="Cambria" w:cs="Times New Roman"/>
          <w:lang w:val="en-GB"/>
        </w:rPr>
        <w:t xml:space="preserve"> </w:t>
      </w:r>
    </w:p>
    <w:p w14:paraId="429C0D5F" w14:textId="77777777" w:rsidR="006967CB" w:rsidRPr="006967CB" w:rsidRDefault="006967CB" w:rsidP="006967CB">
      <w:pPr>
        <w:spacing w:after="0"/>
        <w:ind w:left="1440"/>
        <w:outlineLvl w:val="0"/>
        <w:rPr>
          <w:rFonts w:ascii="Cambria" w:hAnsi="Cambria" w:cs="Times New Roman"/>
          <w:lang w:val="en-GB"/>
        </w:rPr>
      </w:pPr>
    </w:p>
    <w:p w14:paraId="77B9DC4F" w14:textId="77777777" w:rsidR="00215CB1" w:rsidRPr="00302A76" w:rsidRDefault="0078483E" w:rsidP="00215CB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ambria" w:hAnsi="Cambria" w:cs="Times New Roman"/>
          <w:lang w:val="en-GB"/>
        </w:rPr>
      </w:pPr>
      <w:proofErr w:type="spellStart"/>
      <w:r>
        <w:rPr>
          <w:rFonts w:ascii="Cambria" w:hAnsi="Cambria" w:cs="Times New Roman"/>
        </w:rPr>
        <w:t>Deprotection</w:t>
      </w:r>
      <w:proofErr w:type="spellEnd"/>
      <w:r>
        <w:rPr>
          <w:rFonts w:ascii="Cambria" w:hAnsi="Cambria" w:cs="Times New Roman"/>
        </w:rPr>
        <w:t xml:space="preserve"> of the </w:t>
      </w:r>
      <w:proofErr w:type="spellStart"/>
      <w:r>
        <w:rPr>
          <w:rFonts w:ascii="Cambria" w:hAnsi="Cambria" w:cs="Times New Roman"/>
        </w:rPr>
        <w:t>Fmoc</w:t>
      </w:r>
      <w:proofErr w:type="spellEnd"/>
      <w:r>
        <w:rPr>
          <w:rFonts w:ascii="Cambria" w:hAnsi="Cambria" w:cs="Times New Roman"/>
        </w:rPr>
        <w:t xml:space="preserve"> G</w:t>
      </w:r>
      <w:r w:rsidR="006967CB">
        <w:rPr>
          <w:rFonts w:ascii="Cambria" w:hAnsi="Cambria" w:cs="Times New Roman"/>
        </w:rPr>
        <w:t>roup</w:t>
      </w:r>
    </w:p>
    <w:p w14:paraId="3045CAFF" w14:textId="77777777" w:rsidR="00215CB1" w:rsidRPr="00302A76" w:rsidRDefault="00215CB1" w:rsidP="00215CB1">
      <w:pPr>
        <w:pStyle w:val="ListParagraph"/>
        <w:widowControl w:val="0"/>
        <w:autoSpaceDE w:val="0"/>
        <w:autoSpaceDN w:val="0"/>
        <w:adjustRightInd w:val="0"/>
        <w:spacing w:after="0"/>
        <w:ind w:left="1440"/>
        <w:rPr>
          <w:rFonts w:ascii="Cambria" w:hAnsi="Cambria" w:cs="Times New Roman"/>
          <w:lang w:val="en-GB"/>
        </w:rPr>
      </w:pPr>
      <w:r w:rsidRPr="00302A76">
        <w:rPr>
          <w:rFonts w:ascii="Cambria" w:hAnsi="Cambria" w:cs="Times New Roman"/>
        </w:rPr>
        <w:t xml:space="preserve"> </w:t>
      </w:r>
    </w:p>
    <w:p w14:paraId="00895BB4" w14:textId="772945E2" w:rsidR="003B0FB7" w:rsidRPr="006967CB" w:rsidRDefault="00226D57" w:rsidP="003B0FB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outlineLvl w:val="0"/>
        <w:rPr>
          <w:rFonts w:ascii="Cambria" w:hAnsi="Cambria" w:cs="Times New Roman"/>
        </w:rPr>
      </w:pPr>
      <w:ins w:id="59" w:author="KKDL" w:date="2016-08-29T01:16:00Z">
        <w:r>
          <w:rPr>
            <w:rFonts w:ascii="Cambria" w:hAnsi="Cambria"/>
          </w:rPr>
          <w:t xml:space="preserve">Add 10 mL </w:t>
        </w:r>
      </w:ins>
      <w:r w:rsidR="006967CB" w:rsidRPr="006967CB">
        <w:rPr>
          <w:rFonts w:ascii="Cambria" w:hAnsi="Cambria"/>
        </w:rPr>
        <w:t xml:space="preserve">20% </w:t>
      </w:r>
      <w:commentRangeStart w:id="60"/>
      <w:commentRangeStart w:id="61"/>
      <w:r w:rsidR="006967CB" w:rsidRPr="006967CB">
        <w:rPr>
          <w:rFonts w:ascii="Cambria" w:hAnsi="Cambria"/>
        </w:rPr>
        <w:t>4-</w:t>
      </w:r>
      <w:r w:rsidR="009F5824">
        <w:rPr>
          <w:rFonts w:ascii="Cambria" w:hAnsi="Cambria"/>
        </w:rPr>
        <w:t>M</w:t>
      </w:r>
      <w:r w:rsidR="006967CB" w:rsidRPr="006967CB">
        <w:rPr>
          <w:rFonts w:ascii="Cambria" w:hAnsi="Cambria"/>
        </w:rPr>
        <w:t xml:space="preserve">ethylpiperidine </w:t>
      </w:r>
      <w:commentRangeEnd w:id="60"/>
      <w:r w:rsidR="009F5824">
        <w:rPr>
          <w:rStyle w:val="CommentReference"/>
        </w:rPr>
        <w:commentReference w:id="60"/>
      </w:r>
      <w:commentRangeEnd w:id="61"/>
      <w:r w:rsidR="005E53F0">
        <w:rPr>
          <w:rStyle w:val="CommentReference"/>
        </w:rPr>
        <w:commentReference w:id="61"/>
      </w:r>
      <w:r w:rsidR="006967CB" w:rsidRPr="006967CB">
        <w:rPr>
          <w:rFonts w:ascii="Cambria" w:hAnsi="Cambria"/>
        </w:rPr>
        <w:t xml:space="preserve">in DMF </w:t>
      </w:r>
      <w:del w:id="62" w:author="KKDL" w:date="2016-08-29T01:16:00Z">
        <w:r w:rsidR="006967CB" w:rsidRPr="006967CB" w:rsidDel="00226D57">
          <w:rPr>
            <w:rFonts w:ascii="Cambria" w:hAnsi="Cambria"/>
          </w:rPr>
          <w:delText>(</w:delText>
        </w:r>
        <w:r w:rsidR="00146E85" w:rsidDel="00226D57">
          <w:rPr>
            <w:rFonts w:ascii="Cambria" w:hAnsi="Cambria"/>
          </w:rPr>
          <w:delText>10</w:delText>
        </w:r>
        <w:r w:rsidR="006967CB" w:rsidRPr="006967CB" w:rsidDel="00226D57">
          <w:rPr>
            <w:rFonts w:ascii="Cambria" w:hAnsi="Cambria"/>
          </w:rPr>
          <w:delText xml:space="preserve"> mL)</w:delText>
        </w:r>
        <w:r w:rsidR="006967CB" w:rsidDel="00226D57">
          <w:rPr>
            <w:rFonts w:ascii="Cambria" w:hAnsi="Cambria"/>
          </w:rPr>
          <w:delText xml:space="preserve"> was added </w:delText>
        </w:r>
      </w:del>
      <w:r w:rsidR="006967CB">
        <w:rPr>
          <w:rFonts w:ascii="Cambria" w:hAnsi="Cambria"/>
        </w:rPr>
        <w:t xml:space="preserve">and </w:t>
      </w:r>
      <w:del w:id="63" w:author="KKDL" w:date="2016-08-29T01:16:00Z">
        <w:r w:rsidR="006967CB" w:rsidDel="00226D57">
          <w:rPr>
            <w:rFonts w:ascii="Cambria" w:hAnsi="Cambria"/>
          </w:rPr>
          <w:delText>the beads stirred</w:delText>
        </w:r>
      </w:del>
      <w:ins w:id="64" w:author="KKDL" w:date="2016-08-29T01:16:00Z">
        <w:r>
          <w:rPr>
            <w:rFonts w:ascii="Cambria" w:hAnsi="Cambria"/>
          </w:rPr>
          <w:t>stir the beads</w:t>
        </w:r>
      </w:ins>
      <w:r w:rsidR="006967CB">
        <w:rPr>
          <w:rFonts w:ascii="Cambria" w:hAnsi="Cambria"/>
        </w:rPr>
        <w:t xml:space="preserve"> under N</w:t>
      </w:r>
      <w:r w:rsidR="006967CB">
        <w:rPr>
          <w:rFonts w:ascii="Cambria" w:hAnsi="Cambria"/>
          <w:vertAlign w:val="subscript"/>
        </w:rPr>
        <w:t>2</w:t>
      </w:r>
      <w:r w:rsidR="006967CB" w:rsidRPr="006967CB">
        <w:rPr>
          <w:rFonts w:ascii="Cambria" w:hAnsi="Cambria"/>
        </w:rPr>
        <w:t xml:space="preserve"> for 15 min.</w:t>
      </w:r>
    </w:p>
    <w:p w14:paraId="308FAB4F" w14:textId="122F3F8E" w:rsidR="006967CB" w:rsidRPr="006967CB" w:rsidRDefault="006967CB" w:rsidP="006967C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outlineLvl w:val="0"/>
        <w:rPr>
          <w:rFonts w:ascii="Cambria" w:hAnsi="Cambria" w:cs="Times New Roman"/>
        </w:rPr>
      </w:pPr>
      <w:del w:id="65" w:author="KKDL" w:date="2016-08-29T01:16:00Z">
        <w:r w:rsidDel="00226D57">
          <w:rPr>
            <w:rFonts w:ascii="Cambria" w:hAnsi="Cambria"/>
          </w:rPr>
          <w:delText>The solvent was drained</w:delText>
        </w:r>
      </w:del>
      <w:ins w:id="66" w:author="KKDL" w:date="2016-08-29T01:16:00Z">
        <w:r w:rsidR="00226D57">
          <w:rPr>
            <w:rFonts w:ascii="Cambria" w:hAnsi="Cambria"/>
          </w:rPr>
          <w:t>Drain the solvent</w:t>
        </w:r>
      </w:ins>
      <w:r w:rsidR="00146E85">
        <w:rPr>
          <w:rFonts w:ascii="Cambria" w:hAnsi="Cambria"/>
        </w:rPr>
        <w:t xml:space="preserve"> under vacuum</w:t>
      </w:r>
      <w:r>
        <w:rPr>
          <w:rFonts w:ascii="Cambria" w:hAnsi="Cambria"/>
        </w:rPr>
        <w:t xml:space="preserve"> and</w:t>
      </w:r>
      <w:del w:id="67" w:author="KKDL" w:date="2016-08-29T01:17:00Z">
        <w:r w:rsidDel="00226D57">
          <w:rPr>
            <w:rFonts w:ascii="Cambria" w:hAnsi="Cambria"/>
          </w:rPr>
          <w:delText xml:space="preserve"> </w:delText>
        </w:r>
      </w:del>
      <w:ins w:id="68" w:author="KKDL" w:date="2016-08-29T01:17:00Z">
        <w:r w:rsidR="00226D57">
          <w:rPr>
            <w:rFonts w:ascii="Cambria" w:hAnsi="Cambria"/>
          </w:rPr>
          <w:t xml:space="preserve"> repeat the </w:t>
        </w:r>
        <w:proofErr w:type="spellStart"/>
        <w:r w:rsidR="00226D57">
          <w:rPr>
            <w:rFonts w:ascii="Cambria" w:hAnsi="Cambria"/>
          </w:rPr>
          <w:t>deprotection</w:t>
        </w:r>
      </w:ins>
      <w:proofErr w:type="spellEnd"/>
      <w:del w:id="69" w:author="KKDL" w:date="2016-08-29T01:17:00Z">
        <w:r w:rsidDel="00226D57">
          <w:rPr>
            <w:rFonts w:ascii="Cambria" w:hAnsi="Cambria"/>
          </w:rPr>
          <w:delText>the deprotection was repeated again</w:delText>
        </w:r>
      </w:del>
      <w:r>
        <w:rPr>
          <w:rFonts w:ascii="Cambria" w:hAnsi="Cambria"/>
        </w:rPr>
        <w:t>.</w:t>
      </w:r>
    </w:p>
    <w:p w14:paraId="12ABC1E8" w14:textId="485CB2B3" w:rsidR="006967CB" w:rsidRPr="004045EA" w:rsidRDefault="00226D57" w:rsidP="006967C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outlineLvl w:val="0"/>
        <w:rPr>
          <w:rFonts w:ascii="Cambria" w:hAnsi="Cambria" w:cs="Times New Roman"/>
        </w:rPr>
      </w:pPr>
      <w:ins w:id="70" w:author="KKDL" w:date="2016-08-29T01:17:00Z">
        <w:r>
          <w:rPr>
            <w:rFonts w:ascii="Cambria" w:hAnsi="Cambria"/>
          </w:rPr>
          <w:t>Wash t</w:t>
        </w:r>
      </w:ins>
      <w:del w:id="71" w:author="KKDL" w:date="2016-08-29T01:17:00Z">
        <w:r w:rsidR="004222B2" w:rsidDel="00226D57">
          <w:rPr>
            <w:rFonts w:ascii="Cambria" w:hAnsi="Cambria"/>
          </w:rPr>
          <w:delText>T</w:delText>
        </w:r>
      </w:del>
      <w:r w:rsidR="004222B2">
        <w:rPr>
          <w:rFonts w:ascii="Cambria" w:hAnsi="Cambria"/>
        </w:rPr>
        <w:t>he bead</w:t>
      </w:r>
      <w:ins w:id="72" w:author="KKDL" w:date="2016-08-29T01:17:00Z">
        <w:r>
          <w:rPr>
            <w:rFonts w:ascii="Cambria" w:hAnsi="Cambria" w:cs="Times New Roman"/>
          </w:rPr>
          <w:t xml:space="preserve">s with 10 mL </w:t>
        </w:r>
      </w:ins>
      <w:del w:id="73" w:author="KKDL" w:date="2016-08-29T01:17:00Z">
        <w:r w:rsidR="004222B2" w:rsidDel="00226D57">
          <w:rPr>
            <w:rFonts w:ascii="Cambria" w:hAnsi="Cambria"/>
          </w:rPr>
          <w:delText>s were</w:delText>
        </w:r>
        <w:r w:rsidR="004222B2" w:rsidDel="00226D57">
          <w:rPr>
            <w:rFonts w:ascii="Cambria" w:hAnsi="Cambria" w:cs="Times New Roman"/>
            <w:lang w:val="en-GB"/>
          </w:rPr>
          <w:delText xml:space="preserve"> washed with </w:delText>
        </w:r>
      </w:del>
      <w:r w:rsidR="004222B2">
        <w:rPr>
          <w:rFonts w:ascii="Cambria" w:hAnsi="Cambria" w:cs="Times New Roman"/>
          <w:lang w:val="en-GB"/>
        </w:rPr>
        <w:t xml:space="preserve">DMF </w:t>
      </w:r>
      <w:del w:id="74" w:author="KKDL" w:date="2016-08-29T01:17:00Z">
        <w:r w:rsidR="004222B2" w:rsidDel="00226D57">
          <w:rPr>
            <w:rFonts w:ascii="Cambria" w:hAnsi="Cambria" w:cs="Times New Roman"/>
            <w:lang w:val="en-GB"/>
          </w:rPr>
          <w:delText xml:space="preserve">(10 mL) </w:delText>
        </w:r>
      </w:del>
      <w:r w:rsidR="004222B2">
        <w:rPr>
          <w:rFonts w:ascii="Cambria" w:hAnsi="Cambria" w:cs="Times New Roman"/>
          <w:lang w:val="en-GB"/>
        </w:rPr>
        <w:t>under N</w:t>
      </w:r>
      <w:r w:rsidR="004222B2">
        <w:rPr>
          <w:rFonts w:ascii="Cambria" w:hAnsi="Cambria" w:cs="Times New Roman"/>
          <w:vertAlign w:val="subscript"/>
          <w:lang w:val="en-GB"/>
        </w:rPr>
        <w:t>2</w:t>
      </w:r>
      <w:r w:rsidR="004222B2">
        <w:rPr>
          <w:rFonts w:ascii="Cambria" w:hAnsi="Cambria" w:cs="Times New Roman"/>
          <w:lang w:val="en-GB"/>
        </w:rPr>
        <w:t xml:space="preserve"> and drain</w:t>
      </w:r>
      <w:del w:id="75" w:author="KKDL" w:date="2016-08-29T01:17:00Z">
        <w:r w:rsidR="004222B2" w:rsidDel="00226D57">
          <w:rPr>
            <w:rFonts w:ascii="Cambria" w:hAnsi="Cambria" w:cs="Times New Roman"/>
            <w:lang w:val="en-GB"/>
          </w:rPr>
          <w:delText>ed</w:delText>
        </w:r>
      </w:del>
      <w:r w:rsidR="004222B2">
        <w:rPr>
          <w:rFonts w:ascii="Cambria" w:hAnsi="Cambria" w:cs="Times New Roman"/>
          <w:lang w:val="en-GB"/>
        </w:rPr>
        <w:t xml:space="preserve"> under vacuum 3x.</w:t>
      </w:r>
    </w:p>
    <w:p w14:paraId="623A95D7" w14:textId="77777777" w:rsidR="009F5824" w:rsidRPr="004222B2" w:rsidRDefault="009F5824" w:rsidP="009F5824">
      <w:pPr>
        <w:pStyle w:val="ListParagraph"/>
        <w:widowControl w:val="0"/>
        <w:autoSpaceDE w:val="0"/>
        <w:autoSpaceDN w:val="0"/>
        <w:adjustRightInd w:val="0"/>
        <w:spacing w:after="0"/>
        <w:ind w:left="1440"/>
        <w:outlineLvl w:val="0"/>
        <w:rPr>
          <w:rFonts w:ascii="Cambria" w:hAnsi="Cambria" w:cs="Times New Roman"/>
        </w:rPr>
      </w:pPr>
    </w:p>
    <w:p w14:paraId="7C935645" w14:textId="77777777" w:rsidR="00FD4EBD" w:rsidRDefault="0078483E" w:rsidP="00FD4EBD">
      <w:pPr>
        <w:numPr>
          <w:ilvl w:val="0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Performing the Kaiser T</w:t>
      </w:r>
      <w:r w:rsidR="006967CB">
        <w:rPr>
          <w:rFonts w:ascii="Cambria" w:hAnsi="Cambria" w:cs="Times New Roman"/>
        </w:rPr>
        <w:t>est</w:t>
      </w:r>
    </w:p>
    <w:p w14:paraId="3B6192A6" w14:textId="77777777" w:rsidR="00215CB1" w:rsidRDefault="00215CB1" w:rsidP="00215CB1">
      <w:pPr>
        <w:spacing w:after="0"/>
        <w:ind w:left="720"/>
        <w:outlineLvl w:val="0"/>
        <w:rPr>
          <w:rFonts w:ascii="Cambria" w:hAnsi="Cambria" w:cs="Times New Roman"/>
        </w:rPr>
      </w:pPr>
    </w:p>
    <w:p w14:paraId="2943AE44" w14:textId="2C26CD33" w:rsidR="00425290" w:rsidRDefault="006967CB" w:rsidP="006967CB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Perform the Kaiser test by adding 1-2 drops of solution A</w:t>
      </w:r>
      <w:r w:rsidR="004222B2">
        <w:rPr>
          <w:rFonts w:ascii="Cambria" w:hAnsi="Cambria" w:cs="Times New Roman"/>
        </w:rPr>
        <w:t xml:space="preserve"> (0.5 mL 0.01 M KCN</w:t>
      </w:r>
      <w:r>
        <w:rPr>
          <w:rFonts w:ascii="Cambria" w:hAnsi="Cambria" w:cs="Times New Roman"/>
        </w:rPr>
        <w:t>,</w:t>
      </w:r>
      <w:r w:rsidR="004222B2">
        <w:rPr>
          <w:rFonts w:ascii="Cambria" w:hAnsi="Cambria" w:cs="Times New Roman"/>
        </w:rPr>
        <w:t xml:space="preserve"> 24.5 mL pyridine),</w:t>
      </w:r>
      <w:r>
        <w:rPr>
          <w:rFonts w:ascii="Cambria" w:hAnsi="Cambria" w:cs="Times New Roman"/>
        </w:rPr>
        <w:t xml:space="preserve"> </w:t>
      </w:r>
      <w:r w:rsidR="00F702A9">
        <w:rPr>
          <w:rFonts w:ascii="Cambria" w:hAnsi="Cambria" w:cs="Times New Roman"/>
        </w:rPr>
        <w:t>B</w:t>
      </w:r>
      <w:r w:rsidR="004222B2">
        <w:rPr>
          <w:rFonts w:ascii="Cambria" w:hAnsi="Cambria" w:cs="Times New Roman"/>
        </w:rPr>
        <w:t xml:space="preserve"> (1 g </w:t>
      </w:r>
      <w:proofErr w:type="spellStart"/>
      <w:r w:rsidR="004222B2">
        <w:rPr>
          <w:rFonts w:ascii="Cambria" w:hAnsi="Cambria" w:cs="Times New Roman"/>
        </w:rPr>
        <w:t>ninhydrin</w:t>
      </w:r>
      <w:proofErr w:type="spellEnd"/>
      <w:r w:rsidR="004222B2">
        <w:rPr>
          <w:rFonts w:ascii="Cambria" w:hAnsi="Cambria" w:cs="Times New Roman"/>
        </w:rPr>
        <w:t xml:space="preserve">, 20 mL </w:t>
      </w:r>
      <w:r w:rsidR="004222B2">
        <w:rPr>
          <w:rFonts w:ascii="Cambria" w:hAnsi="Cambria" w:cs="Times New Roman"/>
          <w:i/>
        </w:rPr>
        <w:t>n</w:t>
      </w:r>
      <w:r w:rsidR="004222B2">
        <w:rPr>
          <w:rFonts w:ascii="Cambria" w:hAnsi="Cambria" w:cs="Times New Roman"/>
        </w:rPr>
        <w:t>-</w:t>
      </w:r>
      <w:proofErr w:type="spellStart"/>
      <w:r w:rsidR="004222B2">
        <w:rPr>
          <w:rFonts w:ascii="Cambria" w:hAnsi="Cambria" w:cs="Times New Roman"/>
        </w:rPr>
        <w:t>butanol</w:t>
      </w:r>
      <w:proofErr w:type="spellEnd"/>
      <w:r w:rsidR="004222B2">
        <w:rPr>
          <w:rFonts w:ascii="Cambria" w:hAnsi="Cambria" w:cs="Times New Roman"/>
        </w:rPr>
        <w:t>)</w:t>
      </w:r>
      <w:r w:rsidR="00F702A9">
        <w:rPr>
          <w:rFonts w:ascii="Cambria" w:hAnsi="Cambria" w:cs="Times New Roman"/>
        </w:rPr>
        <w:t>, and C</w:t>
      </w:r>
      <w:r w:rsidR="004222B2">
        <w:rPr>
          <w:rFonts w:ascii="Cambria" w:hAnsi="Cambria" w:cs="Times New Roman"/>
        </w:rPr>
        <w:t xml:space="preserve"> (20 g phenol, 10 mL </w:t>
      </w:r>
      <w:r w:rsidR="004222B2">
        <w:rPr>
          <w:rFonts w:ascii="Cambria" w:hAnsi="Cambria" w:cs="Times New Roman"/>
          <w:i/>
        </w:rPr>
        <w:t>n</w:t>
      </w:r>
      <w:r w:rsidR="004222B2">
        <w:rPr>
          <w:rFonts w:ascii="Cambria" w:hAnsi="Cambria" w:cs="Times New Roman"/>
        </w:rPr>
        <w:t>-</w:t>
      </w:r>
      <w:proofErr w:type="spellStart"/>
      <w:r w:rsidR="004222B2">
        <w:rPr>
          <w:rFonts w:ascii="Cambria" w:hAnsi="Cambria" w:cs="Times New Roman"/>
        </w:rPr>
        <w:t>butanol</w:t>
      </w:r>
      <w:proofErr w:type="spellEnd"/>
      <w:r w:rsidR="004222B2">
        <w:rPr>
          <w:rFonts w:ascii="Cambria" w:hAnsi="Cambria" w:cs="Times New Roman"/>
        </w:rPr>
        <w:t>)</w:t>
      </w:r>
      <w:r w:rsidR="00F702A9">
        <w:rPr>
          <w:rFonts w:ascii="Cambria" w:hAnsi="Cambria" w:cs="Times New Roman"/>
        </w:rPr>
        <w:t xml:space="preserve"> </w:t>
      </w:r>
      <w:r w:rsidR="00146E85">
        <w:rPr>
          <w:rFonts w:ascii="Cambria" w:hAnsi="Cambria" w:cs="Times New Roman"/>
        </w:rPr>
        <w:t xml:space="preserve">each into </w:t>
      </w:r>
      <w:r w:rsidR="00F702A9">
        <w:rPr>
          <w:rFonts w:ascii="Cambria" w:hAnsi="Cambria" w:cs="Times New Roman"/>
        </w:rPr>
        <w:t xml:space="preserve">two test tubes. One test tube will be the control while the other will </w:t>
      </w:r>
      <w:r w:rsidR="00146E85">
        <w:rPr>
          <w:rFonts w:ascii="Cambria" w:hAnsi="Cambria" w:cs="Times New Roman"/>
        </w:rPr>
        <w:t>monitor the reaction.</w:t>
      </w:r>
    </w:p>
    <w:p w14:paraId="248136E1" w14:textId="2740560B" w:rsidR="00F702A9" w:rsidRPr="00F702A9" w:rsidRDefault="00F702A9" w:rsidP="00F702A9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/>
        </w:rPr>
        <w:t xml:space="preserve">Add a few beads of the resin from the reaction vessel to </w:t>
      </w:r>
      <w:del w:id="76" w:author="KKDL" w:date="2016-08-29T01:18:00Z">
        <w:r w:rsidR="00146E85" w:rsidDel="00226D57">
          <w:rPr>
            <w:rFonts w:ascii="Cambria" w:hAnsi="Cambria"/>
          </w:rPr>
          <w:delText xml:space="preserve">the </w:delText>
        </w:r>
      </w:del>
      <w:r w:rsidR="00146E85">
        <w:rPr>
          <w:rFonts w:ascii="Cambria" w:hAnsi="Cambria"/>
        </w:rPr>
        <w:t>reaction</w:t>
      </w:r>
      <w:r w:rsidR="00E11FE9">
        <w:rPr>
          <w:rFonts w:ascii="Cambria" w:hAnsi="Cambria"/>
        </w:rPr>
        <w:t xml:space="preserve"> test tube</w:t>
      </w:r>
      <w:r w:rsidR="00146E85">
        <w:rPr>
          <w:rFonts w:ascii="Cambria" w:hAnsi="Cambria"/>
        </w:rPr>
        <w:t xml:space="preserve"> </w:t>
      </w:r>
      <w:r w:rsidR="004222B2">
        <w:rPr>
          <w:rFonts w:ascii="Cambria" w:hAnsi="Cambria"/>
        </w:rPr>
        <w:t xml:space="preserve">and heat up </w:t>
      </w:r>
      <w:r w:rsidR="00E11FE9">
        <w:rPr>
          <w:rFonts w:ascii="Cambria" w:hAnsi="Cambria"/>
        </w:rPr>
        <w:t>the two</w:t>
      </w:r>
      <w:r>
        <w:rPr>
          <w:rFonts w:ascii="Cambria" w:hAnsi="Cambria"/>
        </w:rPr>
        <w:t xml:space="preserve"> test tube</w:t>
      </w:r>
      <w:r w:rsidR="004222B2">
        <w:rPr>
          <w:rFonts w:ascii="Cambria" w:hAnsi="Cambria"/>
        </w:rPr>
        <w:t>s</w:t>
      </w:r>
      <w:r>
        <w:rPr>
          <w:rFonts w:ascii="Cambria" w:hAnsi="Cambria"/>
        </w:rPr>
        <w:t xml:space="preserve"> to 110 °C.</w:t>
      </w:r>
    </w:p>
    <w:p w14:paraId="0C2316DB" w14:textId="717DE0E7" w:rsidR="00F702A9" w:rsidRPr="00F702A9" w:rsidRDefault="00F702A9" w:rsidP="00F702A9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/>
        </w:rPr>
        <w:t xml:space="preserve">If the </w:t>
      </w:r>
      <w:proofErr w:type="spellStart"/>
      <w:r>
        <w:rPr>
          <w:rFonts w:ascii="Cambria" w:hAnsi="Cambria"/>
        </w:rPr>
        <w:t>deprotection</w:t>
      </w:r>
      <w:proofErr w:type="spellEnd"/>
      <w:r>
        <w:rPr>
          <w:rFonts w:ascii="Cambria" w:hAnsi="Cambria"/>
        </w:rPr>
        <w:t xml:space="preserve"> is complete, the contents of the test tube will turn</w:t>
      </w:r>
      <w:r w:rsidR="004222B2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dark blue</w:t>
      </w:r>
      <w:r w:rsidR="004222B2">
        <w:rPr>
          <w:rFonts w:ascii="Cambria" w:hAnsi="Cambria"/>
        </w:rPr>
        <w:t>/purple color</w:t>
      </w:r>
      <w:r>
        <w:rPr>
          <w:rFonts w:ascii="Cambria" w:hAnsi="Cambria"/>
        </w:rPr>
        <w:t xml:space="preserve">. If the </w:t>
      </w:r>
      <w:proofErr w:type="spellStart"/>
      <w:r>
        <w:rPr>
          <w:rFonts w:ascii="Cambria" w:hAnsi="Cambria"/>
        </w:rPr>
        <w:t>deprotection</w:t>
      </w:r>
      <w:proofErr w:type="spellEnd"/>
      <w:r>
        <w:rPr>
          <w:rFonts w:ascii="Cambria" w:hAnsi="Cambria"/>
        </w:rPr>
        <w:t xml:space="preserve"> is incomplete or failed, t</w:t>
      </w:r>
      <w:r w:rsidR="004222B2">
        <w:rPr>
          <w:rFonts w:ascii="Cambria" w:hAnsi="Cambria"/>
        </w:rPr>
        <w:t>he solution will remain yellow.</w:t>
      </w:r>
      <w:r w:rsidR="00F22BA3">
        <w:rPr>
          <w:rFonts w:ascii="Cambria" w:hAnsi="Cambria"/>
        </w:rPr>
        <w:t xml:space="preserve"> </w:t>
      </w:r>
      <w:r w:rsidR="004222B2">
        <w:rPr>
          <w:rFonts w:ascii="Cambria" w:hAnsi="Cambria"/>
        </w:rPr>
        <w:t>Compare the reaction test tube with the control</w:t>
      </w:r>
      <w:ins w:id="77" w:author="KKDL" w:date="2016-08-29T01:18:00Z">
        <w:r w:rsidR="00226D57">
          <w:rPr>
            <w:rFonts w:ascii="Cambria" w:hAnsi="Cambria"/>
          </w:rPr>
          <w:t xml:space="preserve"> test tube</w:t>
        </w:r>
      </w:ins>
      <w:r w:rsidR="004222B2">
        <w:rPr>
          <w:rFonts w:ascii="Cambria" w:hAnsi="Cambria"/>
        </w:rPr>
        <w:t>.</w:t>
      </w:r>
    </w:p>
    <w:p w14:paraId="39307D1E" w14:textId="77777777" w:rsidR="00F702A9" w:rsidRPr="00F702A9" w:rsidRDefault="00F702A9" w:rsidP="00F702A9">
      <w:pPr>
        <w:spacing w:after="0"/>
        <w:ind w:left="1440"/>
        <w:outlineLvl w:val="0"/>
        <w:rPr>
          <w:rFonts w:ascii="Cambria" w:hAnsi="Cambria" w:cs="Times New Roman"/>
        </w:rPr>
      </w:pPr>
    </w:p>
    <w:p w14:paraId="143CAC29" w14:textId="77777777" w:rsidR="00215CB1" w:rsidRPr="004222B2" w:rsidRDefault="00F702A9" w:rsidP="00215CB1">
      <w:pPr>
        <w:numPr>
          <w:ilvl w:val="0"/>
          <w:numId w:val="1"/>
        </w:numPr>
        <w:spacing w:after="0"/>
        <w:outlineLvl w:val="0"/>
        <w:rPr>
          <w:rFonts w:ascii="Cambria" w:hAnsi="Cambria" w:cs="Times New Roman"/>
        </w:rPr>
      </w:pPr>
      <w:r w:rsidRPr="00F702A9">
        <w:rPr>
          <w:rFonts w:ascii="Cambria" w:hAnsi="Cambria" w:cs="Times New Roman"/>
        </w:rPr>
        <w:t xml:space="preserve">Coupling </w:t>
      </w:r>
      <w:r w:rsidRPr="004222B2">
        <w:rPr>
          <w:rFonts w:ascii="Cambria" w:hAnsi="Cambria" w:cs="Times New Roman"/>
        </w:rPr>
        <w:t xml:space="preserve">the </w:t>
      </w:r>
      <w:r w:rsidR="0078483E">
        <w:rPr>
          <w:rFonts w:ascii="Cambria" w:hAnsi="Cambria" w:cs="Times New Roman"/>
        </w:rPr>
        <w:t>Next Building B</w:t>
      </w:r>
      <w:r w:rsidRPr="004222B2">
        <w:rPr>
          <w:rFonts w:ascii="Cambria" w:hAnsi="Cambria" w:cs="Times New Roman"/>
        </w:rPr>
        <w:t>locks</w:t>
      </w:r>
    </w:p>
    <w:p w14:paraId="76A56693" w14:textId="77777777" w:rsidR="00917799" w:rsidRPr="004222B2" w:rsidRDefault="00917799" w:rsidP="00917799">
      <w:pPr>
        <w:spacing w:after="0"/>
        <w:ind w:left="720"/>
        <w:outlineLvl w:val="0"/>
        <w:rPr>
          <w:rFonts w:ascii="Cambria" w:hAnsi="Cambria" w:cs="Times New Roman"/>
        </w:rPr>
      </w:pPr>
    </w:p>
    <w:p w14:paraId="425D12C2" w14:textId="77777777" w:rsidR="004222B2" w:rsidRPr="004222B2" w:rsidRDefault="004222B2" w:rsidP="006967CB">
      <w:pPr>
        <w:numPr>
          <w:ilvl w:val="1"/>
          <w:numId w:val="1"/>
        </w:numPr>
        <w:spacing w:after="0"/>
        <w:outlineLvl w:val="0"/>
        <w:rPr>
          <w:rFonts w:ascii="Cambria" w:hAnsi="Cambria"/>
        </w:rPr>
      </w:pPr>
      <w:r w:rsidRPr="004222B2">
        <w:rPr>
          <w:rFonts w:ascii="Cambria" w:hAnsi="Cambria"/>
        </w:rPr>
        <w:t>Drain the solve</w:t>
      </w:r>
      <w:r>
        <w:rPr>
          <w:rFonts w:ascii="Cambria" w:hAnsi="Cambria"/>
        </w:rPr>
        <w:t>nt under vacuum.</w:t>
      </w:r>
    </w:p>
    <w:p w14:paraId="07A571F9" w14:textId="39DEA366" w:rsidR="006967CB" w:rsidRPr="00F702A9" w:rsidRDefault="00F702A9" w:rsidP="006967CB">
      <w:pPr>
        <w:numPr>
          <w:ilvl w:val="1"/>
          <w:numId w:val="1"/>
        </w:numPr>
        <w:spacing w:after="0"/>
        <w:outlineLvl w:val="0"/>
        <w:rPr>
          <w:rFonts w:ascii="Cambria" w:hAnsi="Cambria"/>
          <w:sz w:val="23"/>
          <w:szCs w:val="23"/>
        </w:rPr>
      </w:pPr>
      <w:del w:id="78" w:author="KKDL" w:date="2016-08-29T01:18:00Z">
        <w:r w:rsidRPr="004222B2" w:rsidDel="00226D57">
          <w:rPr>
            <w:rFonts w:ascii="Cambria" w:hAnsi="Cambria"/>
          </w:rPr>
          <w:delText>The beads were washed once</w:delText>
        </w:r>
      </w:del>
      <w:ins w:id="79" w:author="KKDL" w:date="2016-08-29T01:18:00Z">
        <w:r w:rsidR="00226D57">
          <w:rPr>
            <w:rFonts w:ascii="Cambria" w:hAnsi="Cambria"/>
          </w:rPr>
          <w:t>Wash the beads</w:t>
        </w:r>
      </w:ins>
      <w:r w:rsidRPr="004222B2">
        <w:rPr>
          <w:rFonts w:ascii="Cambria" w:hAnsi="Cambria"/>
        </w:rPr>
        <w:t xml:space="preserve"> with </w:t>
      </w:r>
      <w:ins w:id="80" w:author="KKDL" w:date="2016-08-29T01:19:00Z">
        <w:r w:rsidR="00226D57">
          <w:rPr>
            <w:rFonts w:ascii="Cambria" w:hAnsi="Cambria"/>
          </w:rPr>
          <w:t xml:space="preserve">10 mL </w:t>
        </w:r>
      </w:ins>
      <w:r w:rsidRPr="004222B2">
        <w:rPr>
          <w:rFonts w:ascii="Cambria" w:hAnsi="Cambria"/>
          <w:i/>
          <w:iCs/>
        </w:rPr>
        <w:t>N</w:t>
      </w:r>
      <w:r w:rsidRPr="004222B2">
        <w:rPr>
          <w:rFonts w:ascii="Cambria" w:hAnsi="Cambria"/>
        </w:rPr>
        <w:t>-methyl-2-pyrrolidone</w:t>
      </w:r>
      <w:r w:rsidR="004222B2">
        <w:rPr>
          <w:rFonts w:ascii="Cambria" w:hAnsi="Cambria"/>
        </w:rPr>
        <w:t xml:space="preserve"> </w:t>
      </w:r>
      <w:del w:id="81" w:author="KKDL" w:date="2016-08-29T01:19:00Z">
        <w:r w:rsidR="004222B2" w:rsidDel="00226D57">
          <w:rPr>
            <w:rFonts w:ascii="Cambria" w:hAnsi="Cambria"/>
          </w:rPr>
          <w:delText>(NMP)</w:delText>
        </w:r>
        <w:r w:rsidRPr="004222B2" w:rsidDel="00226D57">
          <w:rPr>
            <w:rFonts w:ascii="Cambria" w:hAnsi="Cambria"/>
          </w:rPr>
          <w:delText xml:space="preserve"> (1</w:delText>
        </w:r>
        <w:r w:rsidR="004222B2" w:rsidDel="00226D57">
          <w:rPr>
            <w:rFonts w:ascii="Cambria" w:hAnsi="Cambria"/>
          </w:rPr>
          <w:delText>0</w:delText>
        </w:r>
        <w:r w:rsidRPr="004222B2" w:rsidDel="00226D57">
          <w:rPr>
            <w:rFonts w:ascii="Cambria" w:hAnsi="Cambria"/>
          </w:rPr>
          <w:delText xml:space="preserve"> mL) </w:delText>
        </w:r>
      </w:del>
      <w:r w:rsidR="004222B2">
        <w:rPr>
          <w:rFonts w:ascii="Cambria" w:hAnsi="Cambria"/>
        </w:rPr>
        <w:t xml:space="preserve">under </w:t>
      </w:r>
      <w:r w:rsidR="004222B2" w:rsidRPr="004222B2">
        <w:rPr>
          <w:rFonts w:ascii="Cambria" w:hAnsi="Cambria"/>
        </w:rPr>
        <w:t>N</w:t>
      </w:r>
      <w:r w:rsidR="004222B2" w:rsidRPr="004222B2">
        <w:rPr>
          <w:rFonts w:ascii="Cambria" w:hAnsi="Cambria"/>
          <w:vertAlign w:val="subscript"/>
        </w:rPr>
        <w:t>2</w:t>
      </w:r>
      <w:r w:rsidR="004222B2">
        <w:rPr>
          <w:rFonts w:ascii="Cambria" w:hAnsi="Cambria"/>
        </w:rPr>
        <w:t xml:space="preserve"> </w:t>
      </w:r>
      <w:r w:rsidRPr="004222B2">
        <w:rPr>
          <w:rFonts w:ascii="Cambria" w:hAnsi="Cambria"/>
        </w:rPr>
        <w:t xml:space="preserve">and </w:t>
      </w:r>
      <w:del w:id="82" w:author="KKDL" w:date="2016-08-29T01:19:00Z">
        <w:r w:rsidRPr="004222B2" w:rsidDel="00226D57">
          <w:rPr>
            <w:rFonts w:ascii="Cambria" w:hAnsi="Cambria"/>
          </w:rPr>
          <w:delText>the solvent was drained</w:delText>
        </w:r>
      </w:del>
      <w:ins w:id="83" w:author="KKDL" w:date="2016-08-29T01:19:00Z">
        <w:r w:rsidR="00226D57">
          <w:rPr>
            <w:rFonts w:ascii="Cambria" w:hAnsi="Cambria"/>
          </w:rPr>
          <w:t>drain the solvent</w:t>
        </w:r>
      </w:ins>
      <w:r>
        <w:rPr>
          <w:rFonts w:ascii="Cambria" w:hAnsi="Cambria"/>
        </w:rPr>
        <w:t xml:space="preserve"> under vacuum.</w:t>
      </w:r>
    </w:p>
    <w:p w14:paraId="71121A99" w14:textId="17E15477" w:rsidR="00F702A9" w:rsidRPr="00F702A9" w:rsidRDefault="00F702A9" w:rsidP="006967CB">
      <w:pPr>
        <w:numPr>
          <w:ilvl w:val="1"/>
          <w:numId w:val="1"/>
        </w:numPr>
        <w:spacing w:after="0"/>
        <w:outlineLvl w:val="0"/>
        <w:rPr>
          <w:rFonts w:ascii="Cambria" w:hAnsi="Cambria"/>
          <w:sz w:val="23"/>
          <w:szCs w:val="23"/>
        </w:rPr>
      </w:pPr>
      <w:r>
        <w:rPr>
          <w:rFonts w:ascii="Cambria" w:hAnsi="Cambria"/>
        </w:rPr>
        <w:t xml:space="preserve">To begin the next coupling, </w:t>
      </w:r>
      <w:ins w:id="84" w:author="KKDL" w:date="2016-08-29T01:19:00Z">
        <w:r w:rsidR="00226D57">
          <w:rPr>
            <w:rFonts w:ascii="Cambria" w:hAnsi="Cambria"/>
          </w:rPr>
          <w:t xml:space="preserve">add 10 mL </w:t>
        </w:r>
      </w:ins>
      <w:r w:rsidR="004222B2">
        <w:rPr>
          <w:rFonts w:ascii="Cambria" w:hAnsi="Cambria"/>
        </w:rPr>
        <w:t>NMP</w:t>
      </w:r>
      <w:del w:id="85" w:author="KKDL" w:date="2016-08-29T01:19:00Z">
        <w:r w:rsidR="004222B2" w:rsidDel="00226D57">
          <w:rPr>
            <w:rFonts w:ascii="Cambria" w:hAnsi="Cambria"/>
          </w:rPr>
          <w:delText xml:space="preserve"> (10 mL)</w:delText>
        </w:r>
      </w:del>
      <w:r w:rsidR="004222B2">
        <w:rPr>
          <w:rFonts w:ascii="Cambria" w:hAnsi="Cambria"/>
        </w:rPr>
        <w:t>,</w:t>
      </w:r>
      <w:ins w:id="86" w:author="KKDL" w:date="2016-08-29T01:19:00Z">
        <w:r w:rsidR="00226D57">
          <w:rPr>
            <w:rFonts w:ascii="Cambria" w:hAnsi="Cambria"/>
          </w:rPr>
          <w:t xml:space="preserve"> 620 mg</w:t>
        </w:r>
      </w:ins>
      <w:r w:rsidR="004222B2">
        <w:rPr>
          <w:rFonts w:ascii="Cambria" w:hAnsi="Cambria"/>
        </w:rPr>
        <w:t xml:space="preserve"> </w:t>
      </w:r>
      <w:proofErr w:type="spellStart"/>
      <w:r w:rsidRPr="00F702A9">
        <w:rPr>
          <w:rFonts w:ascii="Cambria" w:hAnsi="Cambria"/>
        </w:rPr>
        <w:t>Fmoc</w:t>
      </w:r>
      <w:proofErr w:type="spellEnd"/>
      <w:r w:rsidRPr="00F702A9">
        <w:rPr>
          <w:rFonts w:ascii="Cambria" w:hAnsi="Cambria"/>
        </w:rPr>
        <w:t>-</w:t>
      </w:r>
      <w:proofErr w:type="spellStart"/>
      <w:r w:rsidRPr="00F702A9">
        <w:rPr>
          <w:rFonts w:ascii="Cambria" w:hAnsi="Cambria"/>
        </w:rPr>
        <w:t>Phe</w:t>
      </w:r>
      <w:proofErr w:type="spellEnd"/>
      <w:r w:rsidRPr="00F702A9">
        <w:rPr>
          <w:rFonts w:ascii="Cambria" w:hAnsi="Cambria"/>
        </w:rPr>
        <w:t>-OH (</w:t>
      </w:r>
      <w:del w:id="87" w:author="KKDL" w:date="2016-08-29T01:19:00Z">
        <w:r w:rsidRPr="00F702A9" w:rsidDel="00226D57">
          <w:rPr>
            <w:rFonts w:ascii="Cambria" w:hAnsi="Cambria"/>
          </w:rPr>
          <w:delText xml:space="preserve">620 mg, </w:delText>
        </w:r>
      </w:del>
      <w:r w:rsidRPr="00F702A9">
        <w:rPr>
          <w:rFonts w:ascii="Cambria" w:hAnsi="Cambria"/>
        </w:rPr>
        <w:t>1</w:t>
      </w:r>
      <w:r w:rsidRPr="006967CB">
        <w:rPr>
          <w:rFonts w:ascii="Cambria" w:hAnsi="Cambria"/>
        </w:rPr>
        <w:t xml:space="preserve">.6 </w:t>
      </w:r>
      <w:proofErr w:type="spellStart"/>
      <w:r w:rsidRPr="006967CB">
        <w:rPr>
          <w:rFonts w:ascii="Cambria" w:hAnsi="Cambria"/>
        </w:rPr>
        <w:t>mmol</w:t>
      </w:r>
      <w:proofErr w:type="spellEnd"/>
      <w:del w:id="88" w:author="KKDL" w:date="2016-08-29T01:19:00Z">
        <w:r w:rsidRPr="006967CB" w:rsidDel="00226D57">
          <w:rPr>
            <w:rFonts w:ascii="Cambria" w:hAnsi="Cambria"/>
          </w:rPr>
          <w:delText>)</w:delText>
        </w:r>
      </w:del>
      <w:ins w:id="89" w:author="KKDL" w:date="2016-08-29T01:20:00Z">
        <w:r w:rsidR="00226D57">
          <w:rPr>
            <w:rFonts w:ascii="Cambria" w:hAnsi="Cambria"/>
          </w:rPr>
          <w:t xml:space="preserve">), 610 mg </w:t>
        </w:r>
      </w:ins>
      <w:del w:id="90" w:author="KKDL" w:date="2016-08-29T01:20:00Z">
        <w:r w:rsidRPr="006967CB" w:rsidDel="00226D57">
          <w:rPr>
            <w:rFonts w:ascii="Cambria" w:hAnsi="Cambria"/>
          </w:rPr>
          <w:delText xml:space="preserve">, </w:delText>
        </w:r>
      </w:del>
      <w:r w:rsidRPr="006967CB">
        <w:rPr>
          <w:rFonts w:ascii="Cambria" w:hAnsi="Cambria"/>
        </w:rPr>
        <w:t xml:space="preserve">HBTU </w:t>
      </w:r>
      <w:ins w:id="91" w:author="KKDL" w:date="2016-08-29T01:20:00Z">
        <w:r w:rsidR="00226D57">
          <w:rPr>
            <w:rFonts w:ascii="Cambria" w:hAnsi="Cambria"/>
          </w:rPr>
          <w:t>(</w:t>
        </w:r>
      </w:ins>
      <w:del w:id="92" w:author="KKDL" w:date="2016-08-29T01:20:00Z">
        <w:r w:rsidRPr="006967CB" w:rsidDel="00226D57">
          <w:rPr>
            <w:rFonts w:ascii="Cambria" w:hAnsi="Cambria"/>
          </w:rPr>
          <w:delText xml:space="preserve">(610 mg, </w:delText>
        </w:r>
      </w:del>
      <w:r w:rsidRPr="006967CB">
        <w:rPr>
          <w:rFonts w:ascii="Cambria" w:hAnsi="Cambria"/>
        </w:rPr>
        <w:t xml:space="preserve">1.6 </w:t>
      </w:r>
      <w:proofErr w:type="spellStart"/>
      <w:r w:rsidRPr="006967CB">
        <w:rPr>
          <w:rFonts w:ascii="Cambria" w:hAnsi="Cambria"/>
        </w:rPr>
        <w:t>mmol</w:t>
      </w:r>
      <w:proofErr w:type="spellEnd"/>
      <w:r w:rsidRPr="006967CB">
        <w:rPr>
          <w:rFonts w:ascii="Cambria" w:hAnsi="Cambria"/>
        </w:rPr>
        <w:t>), and</w:t>
      </w:r>
      <w:ins w:id="93" w:author="KKDL" w:date="2016-08-29T01:20:00Z">
        <w:r w:rsidR="00226D57">
          <w:rPr>
            <w:rFonts w:ascii="Cambria" w:hAnsi="Cambria"/>
          </w:rPr>
          <w:t xml:space="preserve"> 2.5 mL</w:t>
        </w:r>
      </w:ins>
      <w:r w:rsidRPr="006967CB">
        <w:rPr>
          <w:rFonts w:ascii="Cambria" w:hAnsi="Cambria"/>
        </w:rPr>
        <w:t xml:space="preserve"> </w:t>
      </w:r>
      <w:r w:rsidRPr="006967CB">
        <w:rPr>
          <w:rFonts w:ascii="Cambria" w:hAnsi="Cambria"/>
          <w:i/>
          <w:iCs/>
        </w:rPr>
        <w:t>i</w:t>
      </w:r>
      <w:r w:rsidR="004222B2">
        <w:rPr>
          <w:rFonts w:ascii="Cambria" w:hAnsi="Cambria"/>
          <w:i/>
          <w:iCs/>
        </w:rPr>
        <w:t>-</w:t>
      </w:r>
      <w:r w:rsidRPr="006967CB">
        <w:rPr>
          <w:rFonts w:ascii="Cambria" w:hAnsi="Cambria"/>
        </w:rPr>
        <w:t>Pr</w:t>
      </w:r>
      <w:r w:rsidRPr="00F702A9">
        <w:rPr>
          <w:rFonts w:ascii="Cambria" w:hAnsi="Cambria"/>
          <w:vertAlign w:val="subscript"/>
        </w:rPr>
        <w:t>2</w:t>
      </w:r>
      <w:r w:rsidRPr="006967CB">
        <w:rPr>
          <w:rFonts w:ascii="Cambria" w:hAnsi="Cambria"/>
        </w:rPr>
        <w:t>EtN</w:t>
      </w:r>
      <w:del w:id="94" w:author="KKDL" w:date="2016-08-29T01:20:00Z">
        <w:r w:rsidRPr="006967CB" w:rsidDel="00226D57">
          <w:rPr>
            <w:rFonts w:ascii="Cambria" w:hAnsi="Cambria"/>
          </w:rPr>
          <w:delText xml:space="preserve"> (2.5 mL) </w:delText>
        </w:r>
      </w:del>
      <w:ins w:id="95" w:author="KKDL" w:date="2016-08-29T01:20:00Z">
        <w:r w:rsidR="00226D57">
          <w:rPr>
            <w:rFonts w:ascii="Cambria" w:hAnsi="Cambria"/>
          </w:rPr>
          <w:t xml:space="preserve"> and allow </w:t>
        </w:r>
      </w:ins>
      <w:del w:id="96" w:author="KKDL" w:date="2016-08-29T01:20:00Z">
        <w:r w:rsidRPr="006967CB" w:rsidDel="00226D57">
          <w:rPr>
            <w:rFonts w:ascii="Cambria" w:hAnsi="Cambria"/>
          </w:rPr>
          <w:delText xml:space="preserve">were added and </w:delText>
        </w:r>
      </w:del>
      <w:r w:rsidRPr="006967CB">
        <w:rPr>
          <w:rFonts w:ascii="Cambria" w:hAnsi="Cambria"/>
        </w:rPr>
        <w:t>the resi</w:t>
      </w:r>
      <w:ins w:id="97" w:author="KKDL" w:date="2016-08-29T01:20:00Z">
        <w:r w:rsidR="00226D57">
          <w:rPr>
            <w:rFonts w:ascii="Cambria" w:hAnsi="Cambria"/>
          </w:rPr>
          <w:t>n to bubble</w:t>
        </w:r>
      </w:ins>
      <w:del w:id="98" w:author="KKDL" w:date="2016-08-29T01:20:00Z">
        <w:r w:rsidRPr="006967CB" w:rsidDel="00226D57">
          <w:rPr>
            <w:rFonts w:ascii="Cambria" w:hAnsi="Cambria"/>
          </w:rPr>
          <w:delText>n bubbled</w:delText>
        </w:r>
      </w:del>
      <w:r w:rsidRPr="006967CB">
        <w:rPr>
          <w:rFonts w:ascii="Cambria" w:hAnsi="Cambria"/>
        </w:rPr>
        <w:t xml:space="preserve"> under N</w:t>
      </w:r>
      <w:r w:rsidRPr="00F702A9">
        <w:rPr>
          <w:rFonts w:ascii="Cambria" w:hAnsi="Cambria"/>
          <w:vertAlign w:val="subscript"/>
        </w:rPr>
        <w:t>2</w:t>
      </w:r>
      <w:r w:rsidRPr="006967CB">
        <w:rPr>
          <w:rFonts w:ascii="Cambria" w:hAnsi="Cambria"/>
        </w:rPr>
        <w:t xml:space="preserve"> for 30 min</w:t>
      </w:r>
      <w:r>
        <w:rPr>
          <w:rFonts w:ascii="Cambria" w:hAnsi="Cambria"/>
        </w:rPr>
        <w:t>.</w:t>
      </w:r>
    </w:p>
    <w:p w14:paraId="5E9341D0" w14:textId="77777777" w:rsidR="004222B2" w:rsidRPr="004222B2" w:rsidRDefault="004222B2" w:rsidP="006967CB">
      <w:pPr>
        <w:numPr>
          <w:ilvl w:val="1"/>
          <w:numId w:val="1"/>
        </w:numPr>
        <w:spacing w:after="0"/>
        <w:outlineLvl w:val="0"/>
        <w:rPr>
          <w:rFonts w:ascii="Cambria" w:hAnsi="Cambria"/>
        </w:rPr>
      </w:pPr>
      <w:r w:rsidRPr="004222B2">
        <w:rPr>
          <w:rFonts w:ascii="Cambria" w:hAnsi="Cambria"/>
        </w:rPr>
        <w:t>Drain the solvent under vacuum.</w:t>
      </w:r>
    </w:p>
    <w:p w14:paraId="5250A77F" w14:textId="4843C08D" w:rsidR="004222B2" w:rsidRPr="004222B2" w:rsidRDefault="00226D57" w:rsidP="004222B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outlineLvl w:val="0"/>
        <w:rPr>
          <w:rFonts w:ascii="Cambria" w:hAnsi="Cambria" w:cs="Times New Roman"/>
        </w:rPr>
      </w:pPr>
      <w:ins w:id="99" w:author="KKDL" w:date="2016-08-29T01:20:00Z">
        <w:r>
          <w:rPr>
            <w:rFonts w:ascii="Cambria" w:hAnsi="Cambria"/>
          </w:rPr>
          <w:t>Wash the</w:t>
        </w:r>
      </w:ins>
      <w:del w:id="100" w:author="KKDL" w:date="2016-08-29T01:20:00Z">
        <w:r w:rsidR="004222B2" w:rsidDel="00226D57">
          <w:rPr>
            <w:rFonts w:ascii="Cambria" w:hAnsi="Cambria"/>
          </w:rPr>
          <w:delText>The</w:delText>
        </w:r>
      </w:del>
      <w:r w:rsidR="004222B2">
        <w:rPr>
          <w:rFonts w:ascii="Cambria" w:hAnsi="Cambria"/>
        </w:rPr>
        <w:t xml:space="preserve"> beads </w:t>
      </w:r>
      <w:del w:id="101" w:author="KKDL" w:date="2016-08-29T01:20:00Z">
        <w:r w:rsidR="004222B2" w:rsidDel="00226D57">
          <w:rPr>
            <w:rFonts w:ascii="Cambria" w:hAnsi="Cambria"/>
          </w:rPr>
          <w:delText>were</w:delText>
        </w:r>
        <w:r w:rsidR="004222B2" w:rsidDel="00226D57">
          <w:rPr>
            <w:rFonts w:ascii="Cambria" w:hAnsi="Cambria" w:cs="Times New Roman"/>
            <w:lang w:val="en-GB"/>
          </w:rPr>
          <w:delText xml:space="preserve"> washed </w:delText>
        </w:r>
      </w:del>
      <w:r w:rsidR="004222B2">
        <w:rPr>
          <w:rFonts w:ascii="Cambria" w:hAnsi="Cambria" w:cs="Times New Roman"/>
          <w:lang w:val="en-GB"/>
        </w:rPr>
        <w:t>with</w:t>
      </w:r>
      <w:ins w:id="102" w:author="KKDL" w:date="2016-08-29T01:21:00Z">
        <w:r>
          <w:rPr>
            <w:rFonts w:ascii="Cambria" w:hAnsi="Cambria" w:cs="Times New Roman"/>
            <w:lang w:val="en-GB"/>
          </w:rPr>
          <w:t xml:space="preserve"> 10 mL</w:t>
        </w:r>
      </w:ins>
      <w:r w:rsidR="004222B2">
        <w:rPr>
          <w:rFonts w:ascii="Cambria" w:hAnsi="Cambria" w:cs="Times New Roman"/>
          <w:lang w:val="en-GB"/>
        </w:rPr>
        <w:t xml:space="preserve"> DMF</w:t>
      </w:r>
      <w:del w:id="103" w:author="KKDL" w:date="2016-08-29T01:21:00Z">
        <w:r w:rsidR="004222B2" w:rsidDel="00226D57">
          <w:rPr>
            <w:rFonts w:ascii="Cambria" w:hAnsi="Cambria" w:cs="Times New Roman"/>
            <w:lang w:val="en-GB"/>
          </w:rPr>
          <w:delText xml:space="preserve"> (10 mL)</w:delText>
        </w:r>
      </w:del>
      <w:r w:rsidR="004222B2">
        <w:rPr>
          <w:rFonts w:ascii="Cambria" w:hAnsi="Cambria" w:cs="Times New Roman"/>
          <w:lang w:val="en-GB"/>
        </w:rPr>
        <w:t xml:space="preserve"> under N</w:t>
      </w:r>
      <w:r w:rsidR="004222B2">
        <w:rPr>
          <w:rFonts w:ascii="Cambria" w:hAnsi="Cambria" w:cs="Times New Roman"/>
          <w:vertAlign w:val="subscript"/>
          <w:lang w:val="en-GB"/>
        </w:rPr>
        <w:t>2</w:t>
      </w:r>
      <w:r w:rsidR="004222B2">
        <w:rPr>
          <w:rFonts w:ascii="Cambria" w:hAnsi="Cambria" w:cs="Times New Roman"/>
          <w:lang w:val="en-GB"/>
        </w:rPr>
        <w:t xml:space="preserve"> and drain</w:t>
      </w:r>
      <w:del w:id="104" w:author="KKDL" w:date="2016-08-29T01:21:00Z">
        <w:r w:rsidR="004222B2" w:rsidDel="00226D57">
          <w:rPr>
            <w:rFonts w:ascii="Cambria" w:hAnsi="Cambria" w:cs="Times New Roman"/>
            <w:lang w:val="en-GB"/>
          </w:rPr>
          <w:delText>ed</w:delText>
        </w:r>
      </w:del>
      <w:r w:rsidR="004222B2">
        <w:rPr>
          <w:rFonts w:ascii="Cambria" w:hAnsi="Cambria" w:cs="Times New Roman"/>
          <w:lang w:val="en-GB"/>
        </w:rPr>
        <w:t xml:space="preserve"> under vacuum 3x.</w:t>
      </w:r>
    </w:p>
    <w:p w14:paraId="7B36924B" w14:textId="77777777" w:rsidR="00F702A9" w:rsidRPr="005D3914" w:rsidRDefault="00F702A9" w:rsidP="006967CB">
      <w:pPr>
        <w:numPr>
          <w:ilvl w:val="1"/>
          <w:numId w:val="1"/>
        </w:numPr>
        <w:spacing w:after="0"/>
        <w:outlineLvl w:val="0"/>
        <w:rPr>
          <w:rFonts w:ascii="Cambria" w:hAnsi="Cambria"/>
          <w:sz w:val="23"/>
          <w:szCs w:val="23"/>
        </w:rPr>
      </w:pPr>
      <w:r>
        <w:rPr>
          <w:rFonts w:ascii="Cambria" w:hAnsi="Cambria"/>
        </w:rPr>
        <w:t>Perform the Kaiser test (see step 3.1-3.3) to look for the completio</w:t>
      </w:r>
      <w:r w:rsidR="004222B2">
        <w:rPr>
          <w:rFonts w:ascii="Cambria" w:hAnsi="Cambria"/>
        </w:rPr>
        <w:t>n of the coupling. The beads and solution in the test tube should be yellow.</w:t>
      </w:r>
    </w:p>
    <w:p w14:paraId="77973B4F" w14:textId="77777777" w:rsidR="005D3914" w:rsidRPr="00F702A9" w:rsidRDefault="005D3914" w:rsidP="005D3914">
      <w:pPr>
        <w:spacing w:after="0"/>
        <w:ind w:left="1440"/>
        <w:outlineLvl w:val="0"/>
        <w:rPr>
          <w:rFonts w:ascii="Cambria" w:hAnsi="Cambria"/>
          <w:sz w:val="23"/>
          <w:szCs w:val="23"/>
        </w:rPr>
      </w:pPr>
    </w:p>
    <w:p w14:paraId="7FCB2D79" w14:textId="77777777" w:rsidR="00F702A9" w:rsidRDefault="0078483E" w:rsidP="00F702A9">
      <w:pPr>
        <w:numPr>
          <w:ilvl w:val="0"/>
          <w:numId w:val="1"/>
        </w:numPr>
        <w:spacing w:after="0"/>
        <w:outlineLvl w:val="0"/>
        <w:rPr>
          <w:rFonts w:ascii="Cambria" w:hAnsi="Cambria"/>
        </w:rPr>
      </w:pPr>
      <w:r>
        <w:rPr>
          <w:rFonts w:ascii="Cambria" w:hAnsi="Cambria"/>
        </w:rPr>
        <w:t>Cleaving the Peptide Off the R</w:t>
      </w:r>
      <w:r w:rsidR="00F702A9">
        <w:rPr>
          <w:rFonts w:ascii="Cambria" w:hAnsi="Cambria"/>
        </w:rPr>
        <w:t>esin</w:t>
      </w:r>
    </w:p>
    <w:p w14:paraId="309C6AD4" w14:textId="77777777" w:rsidR="005D3914" w:rsidRPr="00F702A9" w:rsidRDefault="005D3914" w:rsidP="005D3914">
      <w:pPr>
        <w:spacing w:after="0"/>
        <w:ind w:left="720"/>
        <w:outlineLvl w:val="0"/>
        <w:rPr>
          <w:rFonts w:ascii="Cambria" w:hAnsi="Cambria"/>
        </w:rPr>
      </w:pPr>
    </w:p>
    <w:p w14:paraId="7BBB01D5" w14:textId="77777777" w:rsidR="00F702A9" w:rsidRDefault="00F702A9" w:rsidP="00F702A9">
      <w:pPr>
        <w:numPr>
          <w:ilvl w:val="1"/>
          <w:numId w:val="1"/>
        </w:numPr>
        <w:spacing w:after="0"/>
        <w:outlineLvl w:val="0"/>
        <w:rPr>
          <w:rFonts w:ascii="Cambria" w:hAnsi="Cambria"/>
        </w:rPr>
      </w:pPr>
      <w:r w:rsidRPr="00F702A9">
        <w:rPr>
          <w:rFonts w:ascii="Cambria" w:hAnsi="Cambria"/>
        </w:rPr>
        <w:t xml:space="preserve">Cleave the </w:t>
      </w:r>
      <w:r>
        <w:rPr>
          <w:rFonts w:ascii="Cambria" w:hAnsi="Cambria"/>
        </w:rPr>
        <w:t xml:space="preserve">remaining </w:t>
      </w:r>
      <w:proofErr w:type="spellStart"/>
      <w:r>
        <w:rPr>
          <w:rFonts w:ascii="Cambria" w:hAnsi="Cambria"/>
        </w:rPr>
        <w:t>Fmoc</w:t>
      </w:r>
      <w:proofErr w:type="spellEnd"/>
      <w:r>
        <w:rPr>
          <w:rFonts w:ascii="Cambria" w:hAnsi="Cambria"/>
        </w:rPr>
        <w:t xml:space="preserve"> group using steps 2.1-2.3. </w:t>
      </w:r>
    </w:p>
    <w:p w14:paraId="504238C5" w14:textId="7065E259" w:rsidR="00F702A9" w:rsidRDefault="00F702A9" w:rsidP="00F702A9">
      <w:pPr>
        <w:numPr>
          <w:ilvl w:val="1"/>
          <w:numId w:val="1"/>
        </w:numPr>
        <w:spacing w:after="0"/>
        <w:outlineLvl w:val="0"/>
        <w:rPr>
          <w:rFonts w:ascii="Cambria" w:hAnsi="Cambria"/>
        </w:rPr>
      </w:pPr>
      <w:r w:rsidRPr="00F702A9">
        <w:rPr>
          <w:rFonts w:ascii="Cambria" w:hAnsi="Cambria"/>
        </w:rPr>
        <w:t xml:space="preserve">After the solvent is drained under vacuum, </w:t>
      </w:r>
      <w:del w:id="105" w:author="KKDL" w:date="2016-08-29T01:21:00Z">
        <w:r w:rsidRPr="00F702A9" w:rsidDel="00226D57">
          <w:rPr>
            <w:rFonts w:ascii="Cambria" w:hAnsi="Cambria"/>
          </w:rPr>
          <w:delText>to the resin was added</w:delText>
        </w:r>
      </w:del>
      <w:ins w:id="106" w:author="KKDL" w:date="2016-08-29T01:21:00Z">
        <w:r w:rsidR="00226D57">
          <w:rPr>
            <w:rFonts w:ascii="Cambria" w:hAnsi="Cambria"/>
          </w:rPr>
          <w:t>add</w:t>
        </w:r>
      </w:ins>
      <w:r w:rsidRPr="00F702A9">
        <w:rPr>
          <w:rFonts w:ascii="Cambria" w:hAnsi="Cambria"/>
        </w:rPr>
        <w:t xml:space="preserve"> 40 mL cleavage solution (95% TFA, 2.5% H</w:t>
      </w:r>
      <w:r w:rsidRPr="00F702A9">
        <w:rPr>
          <w:rFonts w:ascii="Cambria" w:hAnsi="Cambria"/>
          <w:vertAlign w:val="subscript"/>
        </w:rPr>
        <w:t>2</w:t>
      </w:r>
      <w:r w:rsidRPr="00F702A9">
        <w:rPr>
          <w:rFonts w:ascii="Cambria" w:hAnsi="Cambria"/>
        </w:rPr>
        <w:t>O, 2.5% TIPS)</w:t>
      </w:r>
      <w:ins w:id="107" w:author="KKDL" w:date="2016-08-29T01:21:00Z">
        <w:r w:rsidR="00226D57">
          <w:rPr>
            <w:rFonts w:ascii="Cambria" w:hAnsi="Cambria"/>
          </w:rPr>
          <w:t xml:space="preserve"> to the resin and bubble </w:t>
        </w:r>
      </w:ins>
      <w:del w:id="108" w:author="KKDL" w:date="2016-08-29T01:21:00Z">
        <w:r w:rsidRPr="00F702A9" w:rsidDel="00226D57">
          <w:rPr>
            <w:rFonts w:ascii="Cambria" w:hAnsi="Cambria"/>
          </w:rPr>
          <w:delText xml:space="preserve">, and the resin bubbled </w:delText>
        </w:r>
      </w:del>
      <w:r w:rsidRPr="00F702A9">
        <w:rPr>
          <w:rFonts w:ascii="Cambria" w:hAnsi="Cambria"/>
        </w:rPr>
        <w:t>under N</w:t>
      </w:r>
      <w:r w:rsidRPr="00F702A9">
        <w:rPr>
          <w:rFonts w:ascii="Cambria" w:hAnsi="Cambria"/>
          <w:vertAlign w:val="subscript"/>
        </w:rPr>
        <w:t>2</w:t>
      </w:r>
      <w:r w:rsidRPr="00F702A9">
        <w:rPr>
          <w:rFonts w:ascii="Cambria" w:hAnsi="Cambria"/>
        </w:rPr>
        <w:t xml:space="preserve"> for 3 h.</w:t>
      </w:r>
    </w:p>
    <w:p w14:paraId="1788C917" w14:textId="77777777" w:rsidR="00F702A9" w:rsidRDefault="00F702A9" w:rsidP="00F702A9">
      <w:pPr>
        <w:numPr>
          <w:ilvl w:val="1"/>
          <w:numId w:val="1"/>
        </w:numPr>
        <w:spacing w:after="0"/>
        <w:outlineLvl w:val="0"/>
        <w:rPr>
          <w:rFonts w:ascii="Cambria" w:hAnsi="Cambria"/>
        </w:rPr>
      </w:pPr>
      <w:r w:rsidRPr="006967CB">
        <w:rPr>
          <w:rFonts w:ascii="Cambria" w:hAnsi="Cambria"/>
        </w:rPr>
        <w:lastRenderedPageBreak/>
        <w:t xml:space="preserve">A new receiving flask was replaced on the peptide synthesizer and the TFA </w:t>
      </w:r>
      <w:r>
        <w:rPr>
          <w:rFonts w:ascii="Cambria" w:hAnsi="Cambria"/>
        </w:rPr>
        <w:t>solution</w:t>
      </w:r>
      <w:r w:rsidR="004222B2">
        <w:rPr>
          <w:rFonts w:ascii="Cambria" w:hAnsi="Cambria"/>
        </w:rPr>
        <w:t xml:space="preserve"> containing the desired peptide</w:t>
      </w:r>
      <w:r>
        <w:rPr>
          <w:rFonts w:ascii="Cambria" w:hAnsi="Cambria"/>
        </w:rPr>
        <w:t xml:space="preserve"> </w:t>
      </w:r>
      <w:r w:rsidRPr="006967CB">
        <w:rPr>
          <w:rFonts w:ascii="Cambria" w:hAnsi="Cambria"/>
        </w:rPr>
        <w:t>was drained</w:t>
      </w:r>
      <w:r>
        <w:rPr>
          <w:rFonts w:ascii="Cambria" w:hAnsi="Cambria"/>
        </w:rPr>
        <w:t xml:space="preserve"> under vacuum</w:t>
      </w:r>
      <w:r w:rsidRPr="006967CB">
        <w:rPr>
          <w:rFonts w:ascii="Cambria" w:hAnsi="Cambria"/>
        </w:rPr>
        <w:t xml:space="preserve"> into the new flask.</w:t>
      </w:r>
    </w:p>
    <w:p w14:paraId="759743EE" w14:textId="77777777" w:rsidR="005D3914" w:rsidRDefault="005D3914" w:rsidP="005D3914">
      <w:pPr>
        <w:spacing w:after="0"/>
        <w:ind w:left="1440"/>
        <w:outlineLvl w:val="0"/>
        <w:rPr>
          <w:rFonts w:ascii="Cambria" w:hAnsi="Cambria"/>
        </w:rPr>
      </w:pPr>
    </w:p>
    <w:p w14:paraId="4715F3BA" w14:textId="77777777" w:rsidR="00D8519D" w:rsidRDefault="0078483E" w:rsidP="00D8519D">
      <w:pPr>
        <w:numPr>
          <w:ilvl w:val="0"/>
          <w:numId w:val="1"/>
        </w:numPr>
        <w:spacing w:after="0"/>
        <w:outlineLvl w:val="0"/>
        <w:rPr>
          <w:rFonts w:ascii="Cambria" w:hAnsi="Cambria"/>
        </w:rPr>
      </w:pPr>
      <w:r>
        <w:rPr>
          <w:rFonts w:ascii="Cambria" w:hAnsi="Cambria"/>
        </w:rPr>
        <w:t>Precipitation and I</w:t>
      </w:r>
      <w:r w:rsidR="00D8519D">
        <w:rPr>
          <w:rFonts w:ascii="Cambria" w:hAnsi="Cambria"/>
        </w:rPr>
        <w:t>solation of the</w:t>
      </w:r>
      <w:r>
        <w:rPr>
          <w:rFonts w:ascii="Cambria" w:hAnsi="Cambria"/>
        </w:rPr>
        <w:t xml:space="preserve"> Pe</w:t>
      </w:r>
      <w:r w:rsidR="00D8519D">
        <w:rPr>
          <w:rFonts w:ascii="Cambria" w:hAnsi="Cambria"/>
        </w:rPr>
        <w:t>ptide</w:t>
      </w:r>
    </w:p>
    <w:p w14:paraId="3034008F" w14:textId="77777777" w:rsidR="005D3914" w:rsidRDefault="005D3914" w:rsidP="005D3914">
      <w:pPr>
        <w:spacing w:after="0"/>
        <w:ind w:left="720"/>
        <w:outlineLvl w:val="0"/>
        <w:rPr>
          <w:rFonts w:ascii="Cambria" w:hAnsi="Cambria"/>
        </w:rPr>
      </w:pPr>
    </w:p>
    <w:p w14:paraId="56064D8F" w14:textId="6647CF00" w:rsidR="00D8519D" w:rsidRDefault="00D8519D" w:rsidP="00F702A9">
      <w:pPr>
        <w:numPr>
          <w:ilvl w:val="1"/>
          <w:numId w:val="1"/>
        </w:numPr>
        <w:spacing w:after="0"/>
        <w:outlineLvl w:val="0"/>
        <w:rPr>
          <w:rFonts w:ascii="Cambria" w:hAnsi="Cambria"/>
        </w:rPr>
      </w:pPr>
      <w:del w:id="109" w:author="KKDL" w:date="2016-08-29T01:22:00Z">
        <w:r w:rsidRPr="006967CB" w:rsidDel="00226D57">
          <w:rPr>
            <w:rFonts w:ascii="Cambria" w:hAnsi="Cambria"/>
          </w:rPr>
          <w:delText>The TFA solution was separated</w:delText>
        </w:r>
      </w:del>
      <w:ins w:id="110" w:author="KKDL" w:date="2016-08-29T01:22:00Z">
        <w:r w:rsidR="00226D57">
          <w:rPr>
            <w:rFonts w:ascii="Cambria" w:hAnsi="Cambria"/>
          </w:rPr>
          <w:t>Separate the TFA solution</w:t>
        </w:r>
      </w:ins>
      <w:r w:rsidRPr="006967CB">
        <w:rPr>
          <w:rFonts w:ascii="Cambria" w:hAnsi="Cambria"/>
        </w:rPr>
        <w:t xml:space="preserve"> into 4 conical vials and </w:t>
      </w:r>
      <w:ins w:id="111" w:author="KKDL" w:date="2016-08-29T01:26:00Z">
        <w:r w:rsidR="005E53F0">
          <w:rPr>
            <w:rFonts w:ascii="Cambria" w:hAnsi="Cambria"/>
          </w:rPr>
          <w:t xml:space="preserve">add 25 mL </w:t>
        </w:r>
      </w:ins>
      <w:r w:rsidRPr="006967CB">
        <w:rPr>
          <w:rFonts w:ascii="Cambria" w:hAnsi="Cambria"/>
        </w:rPr>
        <w:t xml:space="preserve">cold ether (–20 °C) </w:t>
      </w:r>
      <w:ins w:id="112" w:author="KKDL" w:date="2016-08-29T01:26:00Z">
        <w:r w:rsidR="005E53F0">
          <w:rPr>
            <w:rFonts w:ascii="Cambria" w:hAnsi="Cambria"/>
          </w:rPr>
          <w:t xml:space="preserve">to each vial </w:t>
        </w:r>
      </w:ins>
      <w:del w:id="113" w:author="KKDL" w:date="2016-08-29T01:26:00Z">
        <w:r w:rsidRPr="006967CB" w:rsidDel="005E53F0">
          <w:rPr>
            <w:rFonts w:ascii="Cambria" w:hAnsi="Cambria"/>
          </w:rPr>
          <w:delText xml:space="preserve">was added </w:delText>
        </w:r>
      </w:del>
      <w:r w:rsidRPr="006967CB">
        <w:rPr>
          <w:rFonts w:ascii="Cambria" w:hAnsi="Cambria"/>
        </w:rPr>
        <w:t>to precipitate the peptide</w:t>
      </w:r>
      <w:r w:rsidR="004222B2">
        <w:rPr>
          <w:rFonts w:ascii="Cambria" w:hAnsi="Cambria"/>
        </w:rPr>
        <w:t>.</w:t>
      </w:r>
    </w:p>
    <w:p w14:paraId="4ADA3819" w14:textId="04B55F5A" w:rsidR="00F702A9" w:rsidRPr="00D8519D" w:rsidRDefault="00D8519D" w:rsidP="00F702A9">
      <w:pPr>
        <w:numPr>
          <w:ilvl w:val="1"/>
          <w:numId w:val="1"/>
        </w:numPr>
        <w:spacing w:after="0"/>
        <w:outlineLvl w:val="0"/>
        <w:rPr>
          <w:rFonts w:ascii="Cambria" w:hAnsi="Cambria"/>
        </w:rPr>
      </w:pPr>
      <w:del w:id="114" w:author="KKDL" w:date="2016-08-29T01:26:00Z">
        <w:r w:rsidRPr="00D8519D" w:rsidDel="005E53F0">
          <w:rPr>
            <w:rFonts w:ascii="Cambria" w:hAnsi="Cambria"/>
          </w:rPr>
          <w:delText>The vials were centrifuged</w:delText>
        </w:r>
      </w:del>
      <w:ins w:id="115" w:author="KKDL" w:date="2016-08-29T01:26:00Z">
        <w:r w:rsidR="005E53F0">
          <w:rPr>
            <w:rFonts w:ascii="Cambria" w:hAnsi="Cambria"/>
          </w:rPr>
          <w:t>Centrifuge the vials</w:t>
        </w:r>
      </w:ins>
      <w:r w:rsidRPr="00D8519D">
        <w:rPr>
          <w:rFonts w:ascii="Cambria" w:hAnsi="Cambria"/>
        </w:rPr>
        <w:t xml:space="preserve"> (3</w:t>
      </w:r>
      <w:r w:rsidR="005D3914">
        <w:rPr>
          <w:rFonts w:ascii="Cambria" w:hAnsi="Cambria"/>
        </w:rPr>
        <w:t>,</w:t>
      </w:r>
      <w:r w:rsidRPr="00D8519D">
        <w:rPr>
          <w:rFonts w:ascii="Cambria" w:hAnsi="Cambria"/>
        </w:rPr>
        <w:t xml:space="preserve">000 rpm, 0–4 °C) for 20 min. </w:t>
      </w:r>
      <w:del w:id="116" w:author="KKDL" w:date="2016-08-29T01:26:00Z">
        <w:r w:rsidRPr="00D8519D" w:rsidDel="005E53F0">
          <w:rPr>
            <w:rFonts w:ascii="Cambria" w:hAnsi="Cambria"/>
          </w:rPr>
          <w:delText xml:space="preserve">The </w:delText>
        </w:r>
      </w:del>
      <w:ins w:id="117" w:author="KKDL" w:date="2016-08-29T01:26:00Z">
        <w:r w:rsidR="005E53F0">
          <w:rPr>
            <w:rFonts w:ascii="Cambria" w:hAnsi="Cambria"/>
          </w:rPr>
          <w:t>Decant the</w:t>
        </w:r>
        <w:r w:rsidR="005E53F0" w:rsidRPr="00D8519D">
          <w:rPr>
            <w:rFonts w:ascii="Cambria" w:hAnsi="Cambria"/>
          </w:rPr>
          <w:t xml:space="preserve"> </w:t>
        </w:r>
      </w:ins>
      <w:r w:rsidRPr="00D8519D">
        <w:rPr>
          <w:rFonts w:ascii="Cambria" w:hAnsi="Cambria"/>
        </w:rPr>
        <w:t>remaining TFA and ether solution</w:t>
      </w:r>
      <w:ins w:id="118" w:author="KKDL" w:date="2016-08-29T01:26:00Z">
        <w:r w:rsidR="005E53F0">
          <w:rPr>
            <w:rFonts w:ascii="Cambria" w:hAnsi="Cambria"/>
          </w:rPr>
          <w:t xml:space="preserve"> </w:t>
        </w:r>
      </w:ins>
      <w:del w:id="119" w:author="KKDL" w:date="2016-08-29T01:26:00Z">
        <w:r w:rsidRPr="00D8519D" w:rsidDel="005E53F0">
          <w:rPr>
            <w:rFonts w:ascii="Cambria" w:hAnsi="Cambria"/>
          </w:rPr>
          <w:delText xml:space="preserve"> was decanted </w:delText>
        </w:r>
      </w:del>
      <w:r w:rsidRPr="00D8519D">
        <w:rPr>
          <w:rFonts w:ascii="Cambria" w:hAnsi="Cambria"/>
        </w:rPr>
        <w:t xml:space="preserve">from the conical vials and </w:t>
      </w:r>
      <w:del w:id="120" w:author="KKDL" w:date="2016-08-29T01:27:00Z">
        <w:r w:rsidRPr="00D8519D" w:rsidDel="005E53F0">
          <w:rPr>
            <w:rFonts w:ascii="Cambria" w:hAnsi="Cambria"/>
          </w:rPr>
          <w:delText>the peptide precipitate</w:delText>
        </w:r>
      </w:del>
      <w:ins w:id="121" w:author="KKDL" w:date="2016-08-29T01:27:00Z">
        <w:r w:rsidR="005E53F0">
          <w:rPr>
            <w:rFonts w:ascii="Cambria" w:hAnsi="Cambria"/>
          </w:rPr>
          <w:t>concentrate the peptide precipitate</w:t>
        </w:r>
      </w:ins>
      <w:r w:rsidRPr="00D8519D">
        <w:rPr>
          <w:rFonts w:ascii="Cambria" w:hAnsi="Cambria"/>
        </w:rPr>
        <w:t xml:space="preserve"> </w:t>
      </w:r>
      <w:del w:id="122" w:author="KKDL" w:date="2016-08-29T01:27:00Z">
        <w:r w:rsidRPr="00D8519D" w:rsidDel="005E53F0">
          <w:rPr>
            <w:rFonts w:ascii="Cambria" w:hAnsi="Cambria"/>
          </w:rPr>
          <w:delText>was concentrated</w:delText>
        </w:r>
        <w:r w:rsidDel="005E53F0">
          <w:rPr>
            <w:rFonts w:ascii="Cambria" w:hAnsi="Cambria"/>
          </w:rPr>
          <w:delText xml:space="preserve"> </w:delText>
        </w:r>
      </w:del>
      <w:r>
        <w:rPr>
          <w:rFonts w:ascii="Cambria" w:hAnsi="Cambria"/>
        </w:rPr>
        <w:t>to afford the desired dipeptide as a white solid.</w:t>
      </w:r>
    </w:p>
    <w:p w14:paraId="30A6E60F" w14:textId="77777777" w:rsidR="00F702A9" w:rsidRDefault="00F702A9" w:rsidP="00F702A9">
      <w:pPr>
        <w:spacing w:after="0"/>
        <w:outlineLvl w:val="0"/>
        <w:rPr>
          <w:rFonts w:ascii="Cambria" w:hAnsi="Cambria"/>
        </w:rPr>
      </w:pPr>
    </w:p>
    <w:p w14:paraId="0DD49229" w14:textId="77777777" w:rsidR="00D8519D" w:rsidRPr="00F702A9" w:rsidRDefault="00D8519D" w:rsidP="00F702A9">
      <w:pPr>
        <w:spacing w:after="0"/>
        <w:outlineLvl w:val="0"/>
        <w:rPr>
          <w:rFonts w:ascii="Cambria" w:hAnsi="Cambria"/>
        </w:rPr>
      </w:pPr>
    </w:p>
    <w:p w14:paraId="2EF7F807" w14:textId="77777777" w:rsidR="005550FB" w:rsidRPr="005550FB" w:rsidRDefault="005550FB" w:rsidP="005550FB">
      <w:pPr>
        <w:spacing w:after="0"/>
        <w:ind w:left="1440"/>
        <w:outlineLvl w:val="0"/>
        <w:rPr>
          <w:rFonts w:ascii="Cambria" w:hAnsi="Cambria" w:cs="Times New Roman"/>
        </w:rPr>
      </w:pPr>
    </w:p>
    <w:p w14:paraId="79F2E2CE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Representative Results</w:t>
      </w:r>
      <w:r w:rsidRPr="00302A76">
        <w:rPr>
          <w:rFonts w:ascii="Cambria" w:hAnsi="Cambria" w:cs="Times New Roman"/>
        </w:rPr>
        <w:t>:</w:t>
      </w:r>
    </w:p>
    <w:p w14:paraId="75F3F6DD" w14:textId="77777777" w:rsidR="005A61DA" w:rsidRPr="00302A76" w:rsidRDefault="002861B7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t xml:space="preserve">Representative results </w:t>
      </w:r>
      <w:r w:rsidR="00BE2765">
        <w:rPr>
          <w:rFonts w:ascii="Cambria" w:hAnsi="Cambria" w:cs="Times New Roman"/>
        </w:rPr>
        <w:t>fo</w:t>
      </w:r>
      <w:r w:rsidR="00D8519D">
        <w:rPr>
          <w:rFonts w:ascii="Cambria" w:hAnsi="Cambria" w:cs="Times New Roman"/>
        </w:rPr>
        <w:t>r solid phase peptide synthesis</w:t>
      </w:r>
      <w:r w:rsidR="005550FB">
        <w:rPr>
          <w:rFonts w:ascii="Cambria" w:hAnsi="Cambria" w:cs="Times New Roman"/>
        </w:rPr>
        <w:t xml:space="preserve"> </w:t>
      </w:r>
      <w:r w:rsidRPr="00BE2765">
        <w:rPr>
          <w:rFonts w:ascii="Cambria" w:hAnsi="Cambria" w:cs="Times New Roman"/>
        </w:rPr>
        <w:t>for</w:t>
      </w:r>
      <w:r w:rsidRPr="00302A76">
        <w:rPr>
          <w:rFonts w:ascii="Cambria" w:hAnsi="Cambria" w:cs="Times New Roman"/>
        </w:rPr>
        <w:t xml:space="preserve"> Procedure</w:t>
      </w:r>
      <w:r w:rsidR="00D8519D">
        <w:rPr>
          <w:rFonts w:ascii="Cambria" w:hAnsi="Cambria" w:cs="Times New Roman"/>
        </w:rPr>
        <w:t xml:space="preserve"> 3.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4"/>
        <w:gridCol w:w="3403"/>
      </w:tblGrid>
      <w:tr w:rsidR="003B0FB7" w:rsidRPr="00302A76" w14:paraId="76A98690" w14:textId="77777777" w:rsidTr="003B0FB7">
        <w:tc>
          <w:tcPr>
            <w:tcW w:w="1284" w:type="dxa"/>
          </w:tcPr>
          <w:p w14:paraId="2B526A35" w14:textId="77777777" w:rsidR="003B0FB7" w:rsidRPr="00302A76" w:rsidRDefault="003B0FB7" w:rsidP="005A61DA">
            <w:pPr>
              <w:rPr>
                <w:rFonts w:ascii="Cambria" w:hAnsi="Cambria" w:cs="Times New Roman"/>
              </w:rPr>
            </w:pPr>
            <w:r w:rsidRPr="00302A76">
              <w:rPr>
                <w:rFonts w:ascii="Cambria" w:hAnsi="Cambria" w:cs="Times New Roman"/>
              </w:rPr>
              <w:t>Procedure Step</w:t>
            </w:r>
          </w:p>
        </w:tc>
        <w:tc>
          <w:tcPr>
            <w:tcW w:w="3403" w:type="dxa"/>
          </w:tcPr>
          <w:p w14:paraId="13C138B7" w14:textId="77777777" w:rsidR="003B0FB7" w:rsidRPr="00302A76" w:rsidRDefault="00D8519D" w:rsidP="00D8519D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Color of solution</w:t>
            </w:r>
          </w:p>
        </w:tc>
      </w:tr>
      <w:tr w:rsidR="003B0FB7" w:rsidRPr="00302A76" w14:paraId="1BDD4791" w14:textId="77777777" w:rsidTr="00E11FE9">
        <w:trPr>
          <w:trHeight w:val="1016"/>
        </w:trPr>
        <w:tc>
          <w:tcPr>
            <w:tcW w:w="1284" w:type="dxa"/>
          </w:tcPr>
          <w:p w14:paraId="609C4A75" w14:textId="77777777" w:rsidR="003B0FB7" w:rsidRPr="00302A76" w:rsidRDefault="00D8519D" w:rsidP="001203B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3.1</w:t>
            </w:r>
          </w:p>
        </w:tc>
        <w:tc>
          <w:tcPr>
            <w:tcW w:w="3403" w:type="dxa"/>
          </w:tcPr>
          <w:p w14:paraId="66E145FD" w14:textId="77777777" w:rsidR="003B0FB7" w:rsidRDefault="00E11FE9" w:rsidP="001203B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Control - </w:t>
            </w:r>
            <w:r w:rsidR="00D8519D">
              <w:rPr>
                <w:rFonts w:ascii="Cambria" w:hAnsi="Cambria" w:cs="Times New Roman"/>
              </w:rPr>
              <w:t>Clear, light yellow</w:t>
            </w:r>
          </w:p>
          <w:p w14:paraId="6B46F2CB" w14:textId="77777777" w:rsidR="00E11FE9" w:rsidRPr="00302A76" w:rsidRDefault="00E11FE9" w:rsidP="001203B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Reaction – Clear, light yellow</w:t>
            </w:r>
          </w:p>
        </w:tc>
      </w:tr>
      <w:tr w:rsidR="003B0FB7" w:rsidRPr="00302A76" w14:paraId="78270870" w14:textId="77777777" w:rsidTr="003B0FB7">
        <w:tc>
          <w:tcPr>
            <w:tcW w:w="1284" w:type="dxa"/>
          </w:tcPr>
          <w:p w14:paraId="130F35DC" w14:textId="77777777" w:rsidR="003B0FB7" w:rsidRPr="00302A76" w:rsidRDefault="005550FB" w:rsidP="00262A46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</w:t>
            </w:r>
            <w:r w:rsidR="00262A46">
              <w:rPr>
                <w:rFonts w:ascii="Cambria" w:hAnsi="Cambria" w:cs="Times New Roman"/>
              </w:rPr>
              <w:t>.</w:t>
            </w:r>
            <w:r>
              <w:rPr>
                <w:rFonts w:ascii="Cambria" w:hAnsi="Cambria" w:cs="Times New Roman"/>
              </w:rPr>
              <w:t>2</w:t>
            </w:r>
          </w:p>
        </w:tc>
        <w:tc>
          <w:tcPr>
            <w:tcW w:w="3403" w:type="dxa"/>
          </w:tcPr>
          <w:p w14:paraId="4991E488" w14:textId="77777777" w:rsidR="00E11FE9" w:rsidRDefault="00E11FE9" w:rsidP="00E11FE9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Control - Clear, light yellow</w:t>
            </w:r>
          </w:p>
          <w:p w14:paraId="7CF9044D" w14:textId="77777777" w:rsidR="003B0FB7" w:rsidRPr="00302A76" w:rsidRDefault="00E11FE9" w:rsidP="00E11FE9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Reaction – Dark blue</w:t>
            </w:r>
          </w:p>
        </w:tc>
      </w:tr>
      <w:tr w:rsidR="003B0FB7" w:rsidRPr="00302A76" w14:paraId="2DC02ECB" w14:textId="77777777" w:rsidTr="003B0FB7">
        <w:tc>
          <w:tcPr>
            <w:tcW w:w="1284" w:type="dxa"/>
          </w:tcPr>
          <w:p w14:paraId="0C7BA44E" w14:textId="77777777" w:rsidR="003B0FB7" w:rsidRPr="00302A76" w:rsidRDefault="00D8519D" w:rsidP="005A61D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3.3</w:t>
            </w:r>
          </w:p>
        </w:tc>
        <w:tc>
          <w:tcPr>
            <w:tcW w:w="3403" w:type="dxa"/>
          </w:tcPr>
          <w:p w14:paraId="7E5B024C" w14:textId="77777777" w:rsidR="00D8519D" w:rsidRDefault="00D8519D" w:rsidP="005550F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Dark blue</w:t>
            </w:r>
            <w:r w:rsidR="000872A0">
              <w:rPr>
                <w:rFonts w:ascii="Cambria" w:hAnsi="Cambria"/>
              </w:rPr>
              <w:t xml:space="preserve"> solution</w:t>
            </w:r>
            <w:r>
              <w:rPr>
                <w:rFonts w:ascii="Cambria" w:hAnsi="Cambria"/>
              </w:rPr>
              <w:t xml:space="preserve">, beads blue – complete </w:t>
            </w:r>
            <w:proofErr w:type="spellStart"/>
            <w:r>
              <w:rPr>
                <w:rFonts w:ascii="Cambria" w:hAnsi="Cambria"/>
              </w:rPr>
              <w:t>deprotection</w:t>
            </w:r>
            <w:proofErr w:type="spellEnd"/>
            <w:r w:rsidR="00E11FE9">
              <w:rPr>
                <w:rFonts w:ascii="Cambria" w:hAnsi="Cambria"/>
              </w:rPr>
              <w:t xml:space="preserve"> or coupling failed</w:t>
            </w:r>
          </w:p>
          <w:p w14:paraId="04742622" w14:textId="77777777" w:rsidR="00E11FE9" w:rsidRDefault="00E11FE9" w:rsidP="00E11F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Colorless, beads yellow – </w:t>
            </w:r>
            <w:proofErr w:type="spellStart"/>
            <w:r>
              <w:rPr>
                <w:rFonts w:ascii="Cambria" w:hAnsi="Cambria"/>
              </w:rPr>
              <w:t>deprotection</w:t>
            </w:r>
            <w:proofErr w:type="spellEnd"/>
            <w:r>
              <w:rPr>
                <w:rFonts w:ascii="Cambria" w:hAnsi="Cambria"/>
              </w:rPr>
              <w:t xml:space="preserve"> failed or completing complete</w:t>
            </w:r>
          </w:p>
          <w:p w14:paraId="76E79807" w14:textId="77777777" w:rsidR="003B0FB7" w:rsidRPr="00E11FE9" w:rsidRDefault="00E11FE9" w:rsidP="005A61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Colorless solution, beads red – incomplete coupling or incomplete </w:t>
            </w:r>
            <w:proofErr w:type="spellStart"/>
            <w:r>
              <w:rPr>
                <w:rFonts w:ascii="Cambria" w:hAnsi="Cambria"/>
              </w:rPr>
              <w:t>deprotection</w:t>
            </w:r>
            <w:proofErr w:type="spellEnd"/>
          </w:p>
        </w:tc>
      </w:tr>
    </w:tbl>
    <w:p w14:paraId="40CFEB1A" w14:textId="77777777" w:rsidR="00536325" w:rsidRPr="004045EA" w:rsidRDefault="00536325" w:rsidP="005A61DA">
      <w:pPr>
        <w:rPr>
          <w:rFonts w:ascii="Cambria" w:hAnsi="Cambria" w:cs="Times New Roman"/>
          <w:b/>
        </w:rPr>
      </w:pPr>
      <w:r w:rsidRPr="004045EA">
        <w:rPr>
          <w:rFonts w:ascii="Cambria" w:hAnsi="Cambria" w:cs="Times New Roman"/>
          <w:b/>
        </w:rPr>
        <w:t xml:space="preserve">Table 1. Representative results for </w:t>
      </w:r>
      <w:r w:rsidR="000872A0" w:rsidRPr="004045EA">
        <w:rPr>
          <w:rFonts w:ascii="Cambria" w:hAnsi="Cambria" w:cs="Times New Roman"/>
          <w:b/>
        </w:rPr>
        <w:t>procedure 3.</w:t>
      </w:r>
    </w:p>
    <w:p w14:paraId="037B179F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Summary</w:t>
      </w:r>
      <w:r w:rsidRPr="00302A76">
        <w:rPr>
          <w:rFonts w:ascii="Cambria" w:hAnsi="Cambria" w:cs="Times New Roman"/>
        </w:rPr>
        <w:t xml:space="preserve">: </w:t>
      </w:r>
    </w:p>
    <w:p w14:paraId="2445D3B4" w14:textId="3E614AB6" w:rsidR="005A61DA" w:rsidRPr="00536325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t>In this experiment</w:t>
      </w:r>
      <w:r w:rsidR="00642C61" w:rsidRPr="00302A76">
        <w:rPr>
          <w:rFonts w:ascii="Cambria" w:hAnsi="Cambria" w:cs="Times New Roman"/>
        </w:rPr>
        <w:t xml:space="preserve">, we have demonstrated </w:t>
      </w:r>
      <w:r w:rsidR="000872A0">
        <w:rPr>
          <w:rFonts w:ascii="Cambria" w:hAnsi="Cambria" w:cs="Times New Roman"/>
        </w:rPr>
        <w:t>an example of solid</w:t>
      </w:r>
      <w:r w:rsidR="005D3914">
        <w:rPr>
          <w:rFonts w:ascii="Cambria" w:hAnsi="Cambria" w:cs="Times New Roman"/>
        </w:rPr>
        <w:t>-</w:t>
      </w:r>
      <w:r w:rsidR="000872A0">
        <w:rPr>
          <w:rFonts w:ascii="Cambria" w:hAnsi="Cambria" w:cs="Times New Roman"/>
        </w:rPr>
        <w:t>phase synthesis via SPPS through the synthesis of a dipeptide.</w:t>
      </w:r>
    </w:p>
    <w:p w14:paraId="25D768EC" w14:textId="77777777" w:rsidR="005A61DA" w:rsidRPr="00302A76" w:rsidRDefault="005A61DA" w:rsidP="005A61DA">
      <w:pPr>
        <w:spacing w:after="0"/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lastRenderedPageBreak/>
        <w:t>Applications</w:t>
      </w:r>
      <w:r w:rsidRPr="00302A76">
        <w:rPr>
          <w:rFonts w:ascii="Cambria" w:hAnsi="Cambria" w:cs="Times New Roman"/>
        </w:rPr>
        <w:t xml:space="preserve"> </w:t>
      </w:r>
    </w:p>
    <w:p w14:paraId="53E0F8FB" w14:textId="77777777" w:rsidR="005A61DA" w:rsidRDefault="005A61DA" w:rsidP="005A61DA">
      <w:pPr>
        <w:spacing w:after="0"/>
        <w:rPr>
          <w:rFonts w:ascii="Cambria" w:hAnsi="Cambria" w:cs="Times New Roman"/>
        </w:rPr>
      </w:pPr>
    </w:p>
    <w:p w14:paraId="78BC8774" w14:textId="0927D10E" w:rsidR="00071CE1" w:rsidRDefault="000872A0" w:rsidP="005A61DA">
      <w:pPr>
        <w:spacing w:after="0"/>
        <w:rPr>
          <w:ins w:id="123" w:author="KKDL" w:date="2016-08-29T02:26:00Z"/>
          <w:rFonts w:ascii="Cambria" w:hAnsi="Cambria" w:cs="Times New Roman"/>
        </w:rPr>
      </w:pPr>
      <w:commentRangeStart w:id="124"/>
      <w:r>
        <w:rPr>
          <w:rFonts w:ascii="Cambria" w:hAnsi="Cambria" w:cs="Times New Roman"/>
        </w:rPr>
        <w:t>Solid</w:t>
      </w:r>
      <w:r w:rsidR="005D3914">
        <w:rPr>
          <w:rFonts w:ascii="Cambria" w:hAnsi="Cambria" w:cs="Times New Roman"/>
        </w:rPr>
        <w:t>-</w:t>
      </w:r>
      <w:r>
        <w:rPr>
          <w:rFonts w:ascii="Cambria" w:hAnsi="Cambria" w:cs="Times New Roman"/>
        </w:rPr>
        <w:t xml:space="preserve">phase synthesis is widely used in combinatorial chemistry to build up libraries of compounds for rapid screening. </w:t>
      </w:r>
      <w:commentRangeStart w:id="125"/>
      <w:r w:rsidR="004222B2">
        <w:rPr>
          <w:rFonts w:ascii="Cambria" w:hAnsi="Cambria" w:cs="Times New Roman"/>
        </w:rPr>
        <w:t>It</w:t>
      </w:r>
      <w:r>
        <w:rPr>
          <w:rFonts w:ascii="Cambria" w:hAnsi="Cambria" w:cs="Times New Roman"/>
        </w:rPr>
        <w:t xml:space="preserve"> has been</w:t>
      </w:r>
      <w:r w:rsidR="004222B2">
        <w:rPr>
          <w:rFonts w:ascii="Cambria" w:hAnsi="Cambria" w:cs="Times New Roman"/>
        </w:rPr>
        <w:t xml:space="preserve"> commonly</w:t>
      </w:r>
      <w:r>
        <w:rPr>
          <w:rFonts w:ascii="Cambria" w:hAnsi="Cambria" w:cs="Times New Roman"/>
        </w:rPr>
        <w:t xml:space="preserve"> used to synthesize peptides, oligosaccharides</w:t>
      </w:r>
      <w:r w:rsidR="00677507">
        <w:rPr>
          <w:rFonts w:ascii="Cambria" w:hAnsi="Cambria" w:cs="Times New Roman"/>
        </w:rPr>
        <w:t>,</w:t>
      </w:r>
      <w:r>
        <w:rPr>
          <w:rFonts w:ascii="Cambria" w:hAnsi="Cambria" w:cs="Times New Roman"/>
        </w:rPr>
        <w:t xml:space="preserve"> and nucleic acids</w:t>
      </w:r>
      <w:commentRangeEnd w:id="125"/>
      <w:r w:rsidR="000B2843">
        <w:rPr>
          <w:rStyle w:val="CommentReference"/>
        </w:rPr>
        <w:commentReference w:id="125"/>
      </w:r>
      <w:r>
        <w:rPr>
          <w:rFonts w:ascii="Cambria" w:hAnsi="Cambria" w:cs="Times New Roman"/>
        </w:rPr>
        <w:t>.</w:t>
      </w:r>
      <w:ins w:id="126" w:author="KKDL" w:date="2016-08-29T02:14:00Z">
        <w:r w:rsidR="000B2843">
          <w:rPr>
            <w:rFonts w:ascii="Cambria" w:hAnsi="Cambria" w:cs="Times New Roman"/>
          </w:rPr>
          <w:t xml:space="preserve"> Moreover, </w:t>
        </w:r>
      </w:ins>
      <w:ins w:id="127" w:author="KKDL" w:date="2016-08-29T02:46:00Z">
        <w:r w:rsidR="00725AD5">
          <w:rPr>
            <w:rFonts w:ascii="Cambria" w:hAnsi="Cambria" w:cs="Times New Roman"/>
          </w:rPr>
          <w:t xml:space="preserve">this concept has been </w:t>
        </w:r>
      </w:ins>
      <w:ins w:id="128" w:author="KKDL" w:date="2016-08-29T02:47:00Z">
        <w:r w:rsidR="00725AD5">
          <w:rPr>
            <w:rFonts w:ascii="Cambria" w:hAnsi="Cambria" w:cs="Times New Roman"/>
          </w:rPr>
          <w:t xml:space="preserve">and </w:t>
        </w:r>
      </w:ins>
      <w:ins w:id="129" w:author="KKDL" w:date="2016-08-29T02:14:00Z">
        <w:r w:rsidR="000B2843">
          <w:rPr>
            <w:rFonts w:ascii="Cambria" w:hAnsi="Cambria" w:cs="Times New Roman"/>
          </w:rPr>
          <w:t xml:space="preserve">implemented in chemical </w:t>
        </w:r>
      </w:ins>
      <w:ins w:id="130" w:author="KKDL" w:date="2016-08-29T02:29:00Z">
        <w:r w:rsidR="00295354">
          <w:rPr>
            <w:rFonts w:ascii="Cambria" w:hAnsi="Cambria" w:cs="Times New Roman"/>
          </w:rPr>
          <w:t>synthesis</w:t>
        </w:r>
      </w:ins>
      <w:ins w:id="131" w:author="KKDL" w:date="2016-08-29T02:43:00Z">
        <w:r w:rsidR="00725AD5">
          <w:rPr>
            <w:rFonts w:ascii="Cambria" w:hAnsi="Cambria" w:cs="Times New Roman"/>
          </w:rPr>
          <w:t xml:space="preserve">. Because it is </w:t>
        </w:r>
      </w:ins>
      <w:ins w:id="132" w:author="KKDL" w:date="2016-08-29T02:47:00Z">
        <w:r w:rsidR="00725AD5">
          <w:rPr>
            <w:rFonts w:ascii="Cambria" w:hAnsi="Cambria" w:cs="Times New Roman"/>
          </w:rPr>
          <w:t>heterogeneous</w:t>
        </w:r>
      </w:ins>
      <w:bookmarkStart w:id="133" w:name="_GoBack"/>
      <w:bookmarkEnd w:id="133"/>
      <w:ins w:id="134" w:author="KKDL" w:date="2016-08-29T02:43:00Z">
        <w:r w:rsidR="00BF4AA1">
          <w:rPr>
            <w:rFonts w:ascii="Cambria" w:hAnsi="Cambria" w:cs="Times New Roman"/>
          </w:rPr>
          <w:t>,</w:t>
        </w:r>
      </w:ins>
      <w:ins w:id="135" w:author="KKDL" w:date="2016-08-29T02:44:00Z">
        <w:r w:rsidR="00BF4AA1">
          <w:rPr>
            <w:rFonts w:ascii="Cambria" w:hAnsi="Cambria" w:cs="Times New Roman"/>
          </w:rPr>
          <w:t xml:space="preserve"> </w:t>
        </w:r>
      </w:ins>
      <w:del w:id="136" w:author="KKDL" w:date="2016-08-29T02:43:00Z">
        <w:r w:rsidDel="00BF4AA1">
          <w:rPr>
            <w:rFonts w:ascii="Cambria" w:hAnsi="Cambria" w:cs="Times New Roman"/>
          </w:rPr>
          <w:delText xml:space="preserve"> </w:delText>
        </w:r>
        <w:commentRangeEnd w:id="124"/>
        <w:r w:rsidR="00120331" w:rsidDel="00BF4AA1">
          <w:rPr>
            <w:rStyle w:val="CommentReference"/>
          </w:rPr>
          <w:commentReference w:id="124"/>
        </w:r>
      </w:del>
      <w:ins w:id="137" w:author="KKDL" w:date="2016-08-29T02:43:00Z">
        <w:r w:rsidR="00BF4AA1">
          <w:rPr>
            <w:rFonts w:ascii="Cambria" w:hAnsi="Cambria" w:cs="Times New Roman"/>
          </w:rPr>
          <w:t>t</w:t>
        </w:r>
      </w:ins>
      <w:ins w:id="138" w:author="KKDL" w:date="2016-08-29T02:30:00Z">
        <w:r w:rsidR="00295354">
          <w:rPr>
            <w:rFonts w:ascii="Cambria" w:hAnsi="Cambria" w:cs="Times New Roman"/>
          </w:rPr>
          <w:t xml:space="preserve">hese </w:t>
        </w:r>
      </w:ins>
      <w:ins w:id="139" w:author="KKDL" w:date="2016-08-29T02:43:00Z">
        <w:r w:rsidR="00BF4AA1">
          <w:rPr>
            <w:rFonts w:ascii="Cambria" w:hAnsi="Cambria" w:cs="Times New Roman"/>
          </w:rPr>
          <w:t>solid-</w:t>
        </w:r>
      </w:ins>
      <w:ins w:id="140" w:author="KKDL" w:date="2016-08-29T02:30:00Z">
        <w:r w:rsidR="00295354">
          <w:rPr>
            <w:rFonts w:ascii="Cambria" w:hAnsi="Cambria" w:cs="Times New Roman"/>
          </w:rPr>
          <w:t xml:space="preserve">supported reagents </w:t>
        </w:r>
      </w:ins>
      <w:ins w:id="141" w:author="KKDL" w:date="2016-08-29T02:26:00Z">
        <w:r w:rsidR="00295354">
          <w:rPr>
            <w:rFonts w:ascii="Cambria" w:hAnsi="Cambria" w:cs="Times New Roman"/>
          </w:rPr>
          <w:t xml:space="preserve">can often be recycled </w:t>
        </w:r>
      </w:ins>
      <w:ins w:id="142" w:author="KKDL" w:date="2016-08-29T02:30:00Z">
        <w:r w:rsidR="00295354">
          <w:rPr>
            <w:rFonts w:ascii="Cambria" w:hAnsi="Cambria" w:cs="Times New Roman"/>
          </w:rPr>
          <w:t xml:space="preserve">and reused in subsequent reactions. </w:t>
        </w:r>
      </w:ins>
    </w:p>
    <w:p w14:paraId="0415E64D" w14:textId="77777777" w:rsidR="00295354" w:rsidRDefault="00295354" w:rsidP="005A61DA">
      <w:pPr>
        <w:spacing w:after="0"/>
        <w:rPr>
          <w:rFonts w:ascii="Cambria" w:hAnsi="Cambria" w:cs="Times New Roman"/>
          <w:b/>
          <w:sz w:val="28"/>
          <w:szCs w:val="28"/>
        </w:rPr>
      </w:pPr>
    </w:p>
    <w:p w14:paraId="73A557E9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  <w:r w:rsidRPr="00302A76">
        <w:rPr>
          <w:rFonts w:ascii="Cambria" w:hAnsi="Cambria" w:cs="Times New Roman"/>
          <w:b/>
          <w:sz w:val="28"/>
          <w:szCs w:val="28"/>
        </w:rPr>
        <w:t>Legend:</w:t>
      </w:r>
    </w:p>
    <w:p w14:paraId="292A7FB4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</w:p>
    <w:p w14:paraId="5E71F22F" w14:textId="3BB37701" w:rsidR="005A61DA" w:rsidRPr="00A11C47" w:rsidRDefault="000C3AB2" w:rsidP="005A61DA">
      <w:pPr>
        <w:spacing w:after="0"/>
        <w:rPr>
          <w:rFonts w:ascii="Cambria" w:hAnsi="Cambria" w:cs="Times New Roman"/>
          <w:b/>
        </w:rPr>
      </w:pPr>
      <w:proofErr w:type="gramStart"/>
      <w:r w:rsidRPr="00A11C47">
        <w:rPr>
          <w:rFonts w:ascii="Cambria" w:hAnsi="Cambria" w:cs="Times New Roman"/>
          <w:b/>
        </w:rPr>
        <w:t>Figure 1</w:t>
      </w:r>
      <w:r w:rsidR="005D3914">
        <w:rPr>
          <w:rFonts w:ascii="Cambria" w:hAnsi="Cambria" w:cs="Times New Roman"/>
          <w:b/>
        </w:rPr>
        <w:t>.</w:t>
      </w:r>
      <w:proofErr w:type="gramEnd"/>
      <w:r w:rsidRPr="00A11C47">
        <w:rPr>
          <w:rFonts w:ascii="Cambria" w:hAnsi="Cambria" w:cs="Times New Roman"/>
          <w:b/>
        </w:rPr>
        <w:t xml:space="preserve"> Concept behind the </w:t>
      </w:r>
      <w:r w:rsidR="000872A0" w:rsidRPr="00A11C47">
        <w:rPr>
          <w:rFonts w:ascii="Cambria" w:hAnsi="Cambria" w:cs="Times New Roman"/>
          <w:b/>
        </w:rPr>
        <w:t xml:space="preserve">solid phase </w:t>
      </w:r>
      <w:r w:rsidR="006F6D4F" w:rsidRPr="00A11C47">
        <w:rPr>
          <w:rFonts w:ascii="Cambria" w:hAnsi="Cambria" w:cs="Times New Roman"/>
          <w:b/>
        </w:rPr>
        <w:t xml:space="preserve">peptide </w:t>
      </w:r>
      <w:r w:rsidR="000872A0" w:rsidRPr="00A11C47">
        <w:rPr>
          <w:rFonts w:ascii="Cambria" w:hAnsi="Cambria" w:cs="Times New Roman"/>
          <w:b/>
        </w:rPr>
        <w:t>synthesis</w:t>
      </w:r>
      <w:r w:rsidR="006F6D4F" w:rsidRPr="00A11C47">
        <w:rPr>
          <w:rFonts w:ascii="Cambria" w:hAnsi="Cambria" w:cs="Times New Roman"/>
          <w:b/>
        </w:rPr>
        <w:t xml:space="preserve"> (SPPS)</w:t>
      </w:r>
    </w:p>
    <w:p w14:paraId="5464CE17" w14:textId="77777777" w:rsidR="00056CD6" w:rsidRPr="00302A76" w:rsidRDefault="00056CD6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sectPr w:rsidR="00056CD6" w:rsidRPr="00302A76" w:rsidSect="004B7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ndrew Wilkens" w:date="2016-08-24T17:06:00Z" w:initials="ASW">
    <w:p w14:paraId="3A431A1A" w14:textId="5F9A72B0" w:rsidR="00120331" w:rsidRDefault="00120331">
      <w:pPr>
        <w:pStyle w:val="CommentText"/>
      </w:pPr>
      <w:r>
        <w:rPr>
          <w:rStyle w:val="CommentReference"/>
        </w:rPr>
        <w:annotationRef/>
      </w:r>
      <w:r>
        <w:t>There’s a lot of information in this procedure that has to be inferred by the reader/ viewer. There is no explanation of the various reagents, what their role is in the synthesis, and some discrepancies between Figure 1 and the reagents used.</w:t>
      </w:r>
      <w:r w:rsidR="00613208">
        <w:t xml:space="preserve"> Provide more information about the steps of SPPS.</w:t>
      </w:r>
    </w:p>
  </w:comment>
  <w:comment w:id="1" w:author="KKDL" w:date="2016-08-29T01:32:00Z" w:initials="K">
    <w:p w14:paraId="3049C846" w14:textId="033475B3" w:rsidR="005E53F0" w:rsidRDefault="005E53F0">
      <w:pPr>
        <w:pStyle w:val="CommentText"/>
      </w:pPr>
      <w:r>
        <w:rPr>
          <w:rStyle w:val="CommentReference"/>
        </w:rPr>
        <w:annotationRef/>
      </w:r>
      <w:r>
        <w:t>I have changed Figure 1 to reflect the reaction conditions.</w:t>
      </w:r>
    </w:p>
  </w:comment>
  <w:comment w:id="2" w:author="Andrew Wilkens" w:date="2016-08-22T11:07:00Z" w:initials="ASW">
    <w:p w14:paraId="3B4D37CE" w14:textId="77777777" w:rsidR="00677507" w:rsidRDefault="00677507">
      <w:pPr>
        <w:pStyle w:val="CommentText"/>
      </w:pPr>
      <w:r>
        <w:rPr>
          <w:rStyle w:val="CommentReference"/>
        </w:rPr>
        <w:annotationRef/>
      </w:r>
      <w:r>
        <w:t>What is this?</w:t>
      </w:r>
    </w:p>
  </w:comment>
  <w:comment w:id="9" w:author="Andrew Wilkens" w:date="2016-08-22T11:10:00Z" w:initials="ASW">
    <w:p w14:paraId="1C62A3F1" w14:textId="77777777" w:rsidR="00677507" w:rsidRDefault="00677507">
      <w:pPr>
        <w:pStyle w:val="CommentText"/>
      </w:pPr>
      <w:r>
        <w:rPr>
          <w:rStyle w:val="CommentReference"/>
        </w:rPr>
        <w:annotationRef/>
      </w:r>
      <w:r>
        <w:t>How do these work?</w:t>
      </w:r>
    </w:p>
  </w:comment>
  <w:comment w:id="24" w:author="Andrew Wilkens" w:date="2016-08-22T11:25:00Z" w:initials="ASW">
    <w:p w14:paraId="0F3820AE" w14:textId="77777777" w:rsidR="00677507" w:rsidRDefault="00677507">
      <w:pPr>
        <w:pStyle w:val="CommentText"/>
      </w:pPr>
      <w:r>
        <w:rPr>
          <w:rStyle w:val="CommentReference"/>
        </w:rPr>
        <w:annotationRef/>
      </w:r>
      <w:r>
        <w:t>This should be written in the present-tense imperative mood. So, “Add 20 mL DMF to the beads and allow them to swell for 30 min under N2.”</w:t>
      </w:r>
    </w:p>
  </w:comment>
  <w:comment w:id="26" w:author="Andrew Wilkens" w:date="2016-08-22T11:18:00Z" w:initials="ASW">
    <w:p w14:paraId="774A7BAA" w14:textId="77777777" w:rsidR="00677507" w:rsidRDefault="00677507">
      <w:pPr>
        <w:pStyle w:val="CommentText"/>
      </w:pPr>
      <w:r>
        <w:rPr>
          <w:rStyle w:val="CommentReference"/>
        </w:rPr>
        <w:annotationRef/>
      </w:r>
      <w:r>
        <w:t xml:space="preserve">What is this? </w:t>
      </w:r>
    </w:p>
  </w:comment>
  <w:comment w:id="27" w:author="KKDL" w:date="2016-08-29T01:42:00Z" w:initials="K">
    <w:p w14:paraId="104BE1DB" w14:textId="7F79550E" w:rsidR="0079706B" w:rsidRDefault="0079706B">
      <w:pPr>
        <w:pStyle w:val="CommentText"/>
      </w:pPr>
      <w:r>
        <w:rPr>
          <w:rStyle w:val="CommentReference"/>
        </w:rPr>
        <w:annotationRef/>
      </w:r>
      <w:r>
        <w:t xml:space="preserve">This is vessel where the </w:t>
      </w:r>
      <w:proofErr w:type="spellStart"/>
      <w:r>
        <w:t>rxn</w:t>
      </w:r>
      <w:proofErr w:type="spellEnd"/>
      <w:r>
        <w:t xml:space="preserve"> is done manually as opposed to an automated machine. Here is the link to the glassware </w:t>
      </w:r>
      <w:r w:rsidRPr="0079706B">
        <w:t>https://www.chemglass.com/product_view.asp?pnr=CG-1866#CG-1866-04</w:t>
      </w:r>
    </w:p>
  </w:comment>
  <w:comment w:id="41" w:author="Andrew Wilkens" w:date="2016-08-22T11:33:00Z" w:initials="ASW">
    <w:p w14:paraId="7F771B65" w14:textId="77777777" w:rsidR="00677507" w:rsidRDefault="00677507">
      <w:pPr>
        <w:pStyle w:val="CommentText"/>
      </w:pPr>
      <w:r>
        <w:rPr>
          <w:rStyle w:val="CommentReference"/>
        </w:rPr>
        <w:annotationRef/>
      </w:r>
      <w:r>
        <w:t>What is this? What does it do in the reaction? In Figure 1, it seems you’re using Et3N.</w:t>
      </w:r>
    </w:p>
  </w:comment>
  <w:comment w:id="60" w:author="Andrew Wilkens" w:date="2016-08-22T12:46:00Z" w:initials="ASW">
    <w:p w14:paraId="1762EE9A" w14:textId="77777777" w:rsidR="00677507" w:rsidRDefault="00677507">
      <w:pPr>
        <w:pStyle w:val="CommentText"/>
      </w:pPr>
      <w:r>
        <w:rPr>
          <w:rStyle w:val="CommentReference"/>
        </w:rPr>
        <w:annotationRef/>
      </w:r>
      <w:r>
        <w:t xml:space="preserve">Why do you use this instead of just </w:t>
      </w:r>
      <w:proofErr w:type="spellStart"/>
      <w:r>
        <w:t>piperidine</w:t>
      </w:r>
      <w:proofErr w:type="spellEnd"/>
      <w:r>
        <w:t>?</w:t>
      </w:r>
    </w:p>
  </w:comment>
  <w:comment w:id="61" w:author="KKDL" w:date="2016-08-29T01:28:00Z" w:initials="K">
    <w:p w14:paraId="531BBB51" w14:textId="5EF3211A" w:rsidR="005E53F0" w:rsidRDefault="005E53F0">
      <w:pPr>
        <w:pStyle w:val="CommentText"/>
      </w:pPr>
      <w:r>
        <w:rPr>
          <w:rStyle w:val="CommentReference"/>
        </w:rPr>
        <w:annotationRef/>
      </w:r>
      <w:proofErr w:type="spellStart"/>
      <w:r>
        <w:t>Piperidine</w:t>
      </w:r>
      <w:proofErr w:type="spellEnd"/>
      <w:r>
        <w:t xml:space="preserve"> is a regulated chemical so it makes it more difficult to obtain. 4-methylpiperdine is a comparable substitute. I have changed the figure to reflect this. </w:t>
      </w:r>
    </w:p>
  </w:comment>
  <w:comment w:id="125" w:author="KKDL" w:date="2016-08-29T02:20:00Z" w:initials="K">
    <w:p w14:paraId="34B2F932" w14:textId="2AB78734" w:rsidR="000B2843" w:rsidRDefault="000B2843">
      <w:pPr>
        <w:pStyle w:val="CommentText"/>
      </w:pPr>
      <w:r>
        <w:rPr>
          <w:rStyle w:val="CommentReference"/>
        </w:rPr>
        <w:annotationRef/>
      </w:r>
      <w:r>
        <w:t xml:space="preserve">Generally all very similar in their methods (activation, coupling, </w:t>
      </w:r>
      <w:proofErr w:type="spellStart"/>
      <w:r>
        <w:t>deprotection</w:t>
      </w:r>
      <w:proofErr w:type="spellEnd"/>
      <w:r>
        <w:t>, cleavage), however, oligonucleotides are general more sensitive.</w:t>
      </w:r>
    </w:p>
  </w:comment>
  <w:comment w:id="124" w:author="Andrew Wilkens" w:date="2016-08-22T13:20:00Z" w:initials="ASW">
    <w:p w14:paraId="3DDE375B" w14:textId="77777777" w:rsidR="00120331" w:rsidRDefault="00120331">
      <w:pPr>
        <w:pStyle w:val="CommentText"/>
      </w:pPr>
      <w:r>
        <w:rPr>
          <w:rStyle w:val="CommentReference"/>
        </w:rPr>
        <w:annotationRef/>
      </w:r>
      <w:r>
        <w:t xml:space="preserve">1) What are the differences between this peptide synthesis, and, say oligonucleotides? 2) Are there non-biochemistry uses for solid phase synthesis?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F596E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8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97E21"/>
    <w:multiLevelType w:val="multilevel"/>
    <w:tmpl w:val="FC12F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7686401E"/>
    <w:multiLevelType w:val="multilevel"/>
    <w:tmpl w:val="FC12F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83"/>
    <w:rsid w:val="000345D3"/>
    <w:rsid w:val="000378A3"/>
    <w:rsid w:val="00056CD6"/>
    <w:rsid w:val="0006064A"/>
    <w:rsid w:val="00071CE1"/>
    <w:rsid w:val="000872A0"/>
    <w:rsid w:val="000A55D7"/>
    <w:rsid w:val="000B2843"/>
    <w:rsid w:val="000B5738"/>
    <w:rsid w:val="000C3AB2"/>
    <w:rsid w:val="000D5FC1"/>
    <w:rsid w:val="00116863"/>
    <w:rsid w:val="00120331"/>
    <w:rsid w:val="001203BA"/>
    <w:rsid w:val="001374D6"/>
    <w:rsid w:val="00142F8A"/>
    <w:rsid w:val="00146E85"/>
    <w:rsid w:val="00147CDB"/>
    <w:rsid w:val="001A109E"/>
    <w:rsid w:val="001A777B"/>
    <w:rsid w:val="00215CB1"/>
    <w:rsid w:val="00225B09"/>
    <w:rsid w:val="00226D57"/>
    <w:rsid w:val="00250876"/>
    <w:rsid w:val="00262A46"/>
    <w:rsid w:val="00264B5A"/>
    <w:rsid w:val="002861B7"/>
    <w:rsid w:val="00291FCD"/>
    <w:rsid w:val="00294545"/>
    <w:rsid w:val="00295354"/>
    <w:rsid w:val="00297E07"/>
    <w:rsid w:val="002B42C7"/>
    <w:rsid w:val="002F129A"/>
    <w:rsid w:val="002F5621"/>
    <w:rsid w:val="00302A76"/>
    <w:rsid w:val="00312AD1"/>
    <w:rsid w:val="003211DA"/>
    <w:rsid w:val="0032673B"/>
    <w:rsid w:val="003513F3"/>
    <w:rsid w:val="00386F70"/>
    <w:rsid w:val="003A378C"/>
    <w:rsid w:val="003B0FB7"/>
    <w:rsid w:val="003E72EC"/>
    <w:rsid w:val="003F378A"/>
    <w:rsid w:val="004045EA"/>
    <w:rsid w:val="00421A39"/>
    <w:rsid w:val="004222B2"/>
    <w:rsid w:val="00425290"/>
    <w:rsid w:val="00435A53"/>
    <w:rsid w:val="00437075"/>
    <w:rsid w:val="00447633"/>
    <w:rsid w:val="00481ED1"/>
    <w:rsid w:val="004A395D"/>
    <w:rsid w:val="004B7BF9"/>
    <w:rsid w:val="004D18BE"/>
    <w:rsid w:val="004D3A06"/>
    <w:rsid w:val="004E75CE"/>
    <w:rsid w:val="00531553"/>
    <w:rsid w:val="00536325"/>
    <w:rsid w:val="00550F11"/>
    <w:rsid w:val="00551A3E"/>
    <w:rsid w:val="005550FB"/>
    <w:rsid w:val="00570EB9"/>
    <w:rsid w:val="005A61DA"/>
    <w:rsid w:val="005D3914"/>
    <w:rsid w:val="005E5314"/>
    <w:rsid w:val="005E53F0"/>
    <w:rsid w:val="00613208"/>
    <w:rsid w:val="00626BEB"/>
    <w:rsid w:val="00637E32"/>
    <w:rsid w:val="00642C61"/>
    <w:rsid w:val="00643A82"/>
    <w:rsid w:val="006500F1"/>
    <w:rsid w:val="0065031C"/>
    <w:rsid w:val="00677507"/>
    <w:rsid w:val="00677E5C"/>
    <w:rsid w:val="006967CB"/>
    <w:rsid w:val="006C4E9C"/>
    <w:rsid w:val="006C512D"/>
    <w:rsid w:val="006D3249"/>
    <w:rsid w:val="006F6D4F"/>
    <w:rsid w:val="00725AD5"/>
    <w:rsid w:val="00741D27"/>
    <w:rsid w:val="007458D5"/>
    <w:rsid w:val="00754BA4"/>
    <w:rsid w:val="00757E1B"/>
    <w:rsid w:val="00763172"/>
    <w:rsid w:val="00763DAE"/>
    <w:rsid w:val="007838A5"/>
    <w:rsid w:val="0078483E"/>
    <w:rsid w:val="00785E09"/>
    <w:rsid w:val="0079706B"/>
    <w:rsid w:val="007C1711"/>
    <w:rsid w:val="007C1A41"/>
    <w:rsid w:val="007D612A"/>
    <w:rsid w:val="007E0692"/>
    <w:rsid w:val="007E750D"/>
    <w:rsid w:val="008310D3"/>
    <w:rsid w:val="0083199E"/>
    <w:rsid w:val="00844C03"/>
    <w:rsid w:val="008519C0"/>
    <w:rsid w:val="008664CD"/>
    <w:rsid w:val="008922DB"/>
    <w:rsid w:val="008A1E26"/>
    <w:rsid w:val="008F6336"/>
    <w:rsid w:val="00917414"/>
    <w:rsid w:val="00917799"/>
    <w:rsid w:val="00923037"/>
    <w:rsid w:val="00947F4D"/>
    <w:rsid w:val="00955F57"/>
    <w:rsid w:val="0098253F"/>
    <w:rsid w:val="00983E4E"/>
    <w:rsid w:val="009845A9"/>
    <w:rsid w:val="00990238"/>
    <w:rsid w:val="009A203E"/>
    <w:rsid w:val="009F5824"/>
    <w:rsid w:val="00A00C2E"/>
    <w:rsid w:val="00A11C47"/>
    <w:rsid w:val="00A304A4"/>
    <w:rsid w:val="00A31C09"/>
    <w:rsid w:val="00A3572A"/>
    <w:rsid w:val="00A447F4"/>
    <w:rsid w:val="00A6597E"/>
    <w:rsid w:val="00AA71ED"/>
    <w:rsid w:val="00AD7B94"/>
    <w:rsid w:val="00B0254B"/>
    <w:rsid w:val="00B2466B"/>
    <w:rsid w:val="00B36A17"/>
    <w:rsid w:val="00B36FEC"/>
    <w:rsid w:val="00B74B07"/>
    <w:rsid w:val="00B75FEB"/>
    <w:rsid w:val="00BC02D8"/>
    <w:rsid w:val="00BC12E4"/>
    <w:rsid w:val="00BE2765"/>
    <w:rsid w:val="00BF4AA1"/>
    <w:rsid w:val="00C17FC4"/>
    <w:rsid w:val="00C21A4A"/>
    <w:rsid w:val="00C334B9"/>
    <w:rsid w:val="00C656B6"/>
    <w:rsid w:val="00C96B08"/>
    <w:rsid w:val="00CB474B"/>
    <w:rsid w:val="00CF5DA7"/>
    <w:rsid w:val="00D15DEE"/>
    <w:rsid w:val="00D8519D"/>
    <w:rsid w:val="00D92515"/>
    <w:rsid w:val="00DB08C3"/>
    <w:rsid w:val="00DC186C"/>
    <w:rsid w:val="00DF3BC0"/>
    <w:rsid w:val="00E11FE9"/>
    <w:rsid w:val="00E21413"/>
    <w:rsid w:val="00E41908"/>
    <w:rsid w:val="00E435AD"/>
    <w:rsid w:val="00E548E3"/>
    <w:rsid w:val="00E5634B"/>
    <w:rsid w:val="00EB417E"/>
    <w:rsid w:val="00EE4468"/>
    <w:rsid w:val="00F06F42"/>
    <w:rsid w:val="00F074E2"/>
    <w:rsid w:val="00F22BA3"/>
    <w:rsid w:val="00F25209"/>
    <w:rsid w:val="00F60996"/>
    <w:rsid w:val="00F702A9"/>
    <w:rsid w:val="00F76CF4"/>
    <w:rsid w:val="00FA5183"/>
    <w:rsid w:val="00FD4EBD"/>
    <w:rsid w:val="00FE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4D6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DA"/>
    <w:pPr>
      <w:spacing w:after="20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1DA"/>
    <w:pPr>
      <w:ind w:left="720"/>
      <w:contextualSpacing/>
    </w:pPr>
  </w:style>
  <w:style w:type="table" w:styleId="TableGrid">
    <w:name w:val="Table Grid"/>
    <w:basedOn w:val="TableNormal"/>
    <w:uiPriority w:val="39"/>
    <w:rsid w:val="00BC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21A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A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A4A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47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6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63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6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633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47633"/>
    <w:pPr>
      <w:spacing w:after="0" w:line="240" w:lineRule="auto"/>
    </w:pPr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DA"/>
    <w:pPr>
      <w:spacing w:after="20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1DA"/>
    <w:pPr>
      <w:ind w:left="720"/>
      <w:contextualSpacing/>
    </w:pPr>
  </w:style>
  <w:style w:type="table" w:styleId="TableGrid">
    <w:name w:val="Table Grid"/>
    <w:basedOn w:val="TableNormal"/>
    <w:uiPriority w:val="39"/>
    <w:rsid w:val="00BC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21A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A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A4A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47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6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63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6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633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47633"/>
    <w:pPr>
      <w:spacing w:after="0" w:line="240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yongchen</dc:creator>
  <cp:lastModifiedBy>KKDL</cp:lastModifiedBy>
  <cp:revision>3</cp:revision>
  <dcterms:created xsi:type="dcterms:W3CDTF">2016-08-29T09:44:00Z</dcterms:created>
  <dcterms:modified xsi:type="dcterms:W3CDTF">2016-08-29T09:47:00Z</dcterms:modified>
</cp:coreProperties>
</file>